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631" w:rsidRDefault="00C52631">
      <w:bookmarkStart w:id="0" w:name="_GoBack"/>
      <w:bookmarkEnd w:id="0"/>
    </w:p>
    <w:p w:rsidR="00C52631" w:rsidRPr="00166350" w:rsidRDefault="00C52631">
      <w:pPr>
        <w:jc w:val="center"/>
        <w:rPr>
          <w:rFonts w:eastAsia="黑体"/>
          <w:b/>
          <w:sz w:val="52"/>
        </w:rPr>
      </w:pPr>
      <w:r w:rsidRPr="00166350">
        <w:rPr>
          <w:rFonts w:eastAsia="黑体" w:hint="eastAsia"/>
          <w:b/>
          <w:sz w:val="52"/>
        </w:rPr>
        <w:t>上海市科学技术委员会</w:t>
      </w:r>
    </w:p>
    <w:p w:rsidR="00C52631" w:rsidRPr="00166350" w:rsidRDefault="00530F15">
      <w:pPr>
        <w:jc w:val="center"/>
        <w:rPr>
          <w:rFonts w:eastAsia="黑体"/>
          <w:b/>
          <w:sz w:val="52"/>
        </w:rPr>
      </w:pPr>
      <w:r w:rsidRPr="00166350">
        <w:rPr>
          <w:rFonts w:eastAsia="黑体" w:hint="eastAsia"/>
          <w:b/>
          <w:sz w:val="52"/>
        </w:rPr>
        <w:t>优秀学术带头人计划</w:t>
      </w:r>
      <w:r w:rsidR="00E16959" w:rsidRPr="00166350">
        <w:rPr>
          <w:rFonts w:eastAsia="黑体" w:hint="eastAsia"/>
          <w:b/>
          <w:sz w:val="52"/>
        </w:rPr>
        <w:t>项目</w:t>
      </w:r>
      <w:r w:rsidR="0033148B" w:rsidRPr="00166350">
        <w:rPr>
          <w:rFonts w:eastAsia="黑体" w:hint="eastAsia"/>
          <w:b/>
          <w:sz w:val="52"/>
        </w:rPr>
        <w:t>申请书</w:t>
      </w:r>
    </w:p>
    <w:p w:rsidR="00C52631" w:rsidRPr="00166350" w:rsidRDefault="00C52631">
      <w:pPr>
        <w:jc w:val="center"/>
        <w:outlineLvl w:val="0"/>
        <w:rPr>
          <w:rFonts w:eastAsia="黑体"/>
          <w:b/>
          <w:szCs w:val="28"/>
        </w:rPr>
      </w:pPr>
      <w:r w:rsidRPr="00166350">
        <w:rPr>
          <w:rFonts w:eastAsia="黑体" w:hint="eastAsia"/>
          <w:b/>
          <w:szCs w:val="28"/>
        </w:rPr>
        <w:t>（</w:t>
      </w:r>
      <w:r w:rsidR="00FB070E">
        <w:rPr>
          <w:rFonts w:ascii="黑体" w:eastAsia="黑体" w:hint="eastAsia"/>
          <w:b/>
          <w:szCs w:val="28"/>
        </w:rPr>
        <w:t>V1.0</w:t>
      </w:r>
      <w:r w:rsidR="0033148B" w:rsidRPr="00166350">
        <w:rPr>
          <w:rFonts w:ascii="黑体" w:eastAsia="黑体" w:hint="eastAsia"/>
          <w:b/>
          <w:szCs w:val="28"/>
        </w:rPr>
        <w:t>版</w:t>
      </w:r>
      <w:r w:rsidRPr="00166350">
        <w:rPr>
          <w:rFonts w:eastAsia="黑体" w:hint="eastAsia"/>
          <w:b/>
          <w:szCs w:val="28"/>
        </w:rPr>
        <w:t>）</w:t>
      </w:r>
    </w:p>
    <w:p w:rsidR="00C35C3B" w:rsidRPr="00166350" w:rsidRDefault="005D2B7C" w:rsidP="00C35C3B">
      <w:pPr>
        <w:spacing w:line="760" w:lineRule="exact"/>
        <w:ind w:firstLineChars="400" w:firstLine="1120"/>
      </w:pPr>
      <w:r>
        <w:rPr>
          <w:rFonts w:hint="eastAsia"/>
        </w:rPr>
        <w:t>项目责任人</w:t>
      </w:r>
      <w:r w:rsidRPr="00166350">
        <w:rPr>
          <w:rFonts w:hint="eastAsia"/>
          <w:u w:val="single"/>
        </w:rPr>
        <w:t xml:space="preserve">                                        </w:t>
      </w:r>
    </w:p>
    <w:p w:rsidR="00C52631" w:rsidRPr="00166350" w:rsidRDefault="005D2B7C">
      <w:pPr>
        <w:spacing w:line="760" w:lineRule="exact"/>
        <w:ind w:left="1154"/>
      </w:pPr>
      <w:r>
        <w:rPr>
          <w:rFonts w:hint="eastAsia"/>
        </w:rPr>
        <w:t>项目</w:t>
      </w:r>
      <w:r w:rsidR="00C52631" w:rsidRPr="00166350">
        <w:rPr>
          <w:rFonts w:hint="eastAsia"/>
        </w:rPr>
        <w:t>名称</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C52631" w:rsidRPr="00166350" w:rsidRDefault="003E2E0A">
      <w:pPr>
        <w:spacing w:line="760" w:lineRule="exact"/>
        <w:ind w:left="1154"/>
        <w:rPr>
          <w:u w:val="single"/>
        </w:rPr>
      </w:pPr>
      <w:r w:rsidRPr="00166350">
        <w:rPr>
          <w:rFonts w:hint="eastAsia"/>
        </w:rPr>
        <w:t>开始日期</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3E2E0A" w:rsidRPr="00166350" w:rsidRDefault="003E2E0A" w:rsidP="003E2E0A">
      <w:pPr>
        <w:spacing w:line="760" w:lineRule="exact"/>
        <w:ind w:left="1154"/>
      </w:pPr>
      <w:r w:rsidRPr="00166350">
        <w:rPr>
          <w:rFonts w:hint="eastAsia"/>
        </w:rPr>
        <w:t>结束日期</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C52631" w:rsidRPr="00166350" w:rsidRDefault="00FB070E">
      <w:pPr>
        <w:spacing w:line="760" w:lineRule="exact"/>
        <w:ind w:left="1154"/>
      </w:pPr>
      <w:r>
        <w:rPr>
          <w:rFonts w:hint="eastAsia"/>
        </w:rPr>
        <w:t>承担</w:t>
      </w:r>
      <w:r w:rsidR="00C52631" w:rsidRPr="00166350">
        <w:rPr>
          <w:rFonts w:hint="eastAsia"/>
        </w:rPr>
        <w:t>单位</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r w:rsidR="00C52631" w:rsidRPr="00166350">
        <w:rPr>
          <w:rFonts w:hint="eastAsia"/>
          <w:sz w:val="24"/>
        </w:rPr>
        <w:t>（盖章）</w:t>
      </w:r>
    </w:p>
    <w:p w:rsidR="00C52631" w:rsidRPr="00166350" w:rsidRDefault="00C52631">
      <w:pPr>
        <w:spacing w:line="760" w:lineRule="exact"/>
        <w:ind w:left="1154"/>
      </w:pPr>
      <w:r w:rsidRPr="00166350">
        <w:rPr>
          <w:rFonts w:hint="eastAsia"/>
        </w:rPr>
        <w:t>通讯地址</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C52631" w:rsidRPr="00166350" w:rsidRDefault="00C52631">
      <w:pPr>
        <w:spacing w:line="760" w:lineRule="exact"/>
        <w:ind w:left="1154"/>
      </w:pPr>
      <w:r w:rsidRPr="00166350">
        <w:rPr>
          <w:rFonts w:hint="eastAsia"/>
        </w:rPr>
        <w:t>联系电话</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r w:rsidRPr="00166350">
        <w:rPr>
          <w:rFonts w:hint="eastAsia"/>
        </w:rPr>
        <w:t>邮政编码</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B22846" w:rsidRPr="00166350" w:rsidRDefault="00C52631">
      <w:pPr>
        <w:spacing w:line="760" w:lineRule="exact"/>
        <w:ind w:left="1154"/>
        <w:rPr>
          <w:u w:val="single"/>
        </w:rPr>
      </w:pPr>
      <w:r w:rsidRPr="00166350">
        <w:rPr>
          <w:rFonts w:hint="eastAsia"/>
        </w:rPr>
        <w:t>手</w:t>
      </w:r>
      <w:r w:rsidRPr="00166350">
        <w:rPr>
          <w:rFonts w:hint="eastAsia"/>
        </w:rPr>
        <w:t xml:space="preserve">    </w:t>
      </w:r>
      <w:r w:rsidRPr="00166350">
        <w:rPr>
          <w:rFonts w:hint="eastAsia"/>
        </w:rPr>
        <w:t>机</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r w:rsidR="00B22846" w:rsidRPr="00166350">
        <w:rPr>
          <w:rFonts w:hint="eastAsia"/>
          <w:u w:val="single"/>
        </w:rPr>
        <w:t xml:space="preserve">                    </w:t>
      </w:r>
    </w:p>
    <w:p w:rsidR="00C52631" w:rsidRPr="00166350" w:rsidRDefault="003E2E0A">
      <w:pPr>
        <w:spacing w:line="760" w:lineRule="exact"/>
        <w:ind w:left="1154"/>
      </w:pPr>
      <w:r w:rsidRPr="00166350">
        <w:rPr>
          <w:rFonts w:hint="eastAsia"/>
        </w:rPr>
        <w:t>电子邮件</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C52631" w:rsidRPr="00166350" w:rsidRDefault="00C52631">
      <w:pPr>
        <w:jc w:val="center"/>
        <w:rPr>
          <w:rFonts w:eastAsia="宋体"/>
        </w:rPr>
      </w:pPr>
    </w:p>
    <w:p w:rsidR="00C52631" w:rsidRPr="00166350" w:rsidRDefault="00C52631">
      <w:pPr>
        <w:jc w:val="center"/>
        <w:rPr>
          <w:rFonts w:eastAsia="宋体"/>
        </w:rPr>
      </w:pPr>
      <w:r w:rsidRPr="00166350">
        <w:rPr>
          <w:rFonts w:eastAsia="宋体" w:hint="eastAsia"/>
        </w:rPr>
        <w:t xml:space="preserve">20    </w:t>
      </w:r>
      <w:r w:rsidRPr="00166350">
        <w:rPr>
          <w:rFonts w:eastAsia="宋体" w:hint="eastAsia"/>
        </w:rPr>
        <w:t>年</w:t>
      </w:r>
      <w:r w:rsidRPr="00166350">
        <w:rPr>
          <w:rFonts w:eastAsia="宋体" w:hint="eastAsia"/>
        </w:rPr>
        <w:t xml:space="preserve">    </w:t>
      </w:r>
      <w:r w:rsidRPr="00166350">
        <w:rPr>
          <w:rFonts w:eastAsia="宋体" w:hint="eastAsia"/>
        </w:rPr>
        <w:t>月</w:t>
      </w:r>
      <w:r w:rsidRPr="00166350">
        <w:rPr>
          <w:rFonts w:eastAsia="宋体" w:hint="eastAsia"/>
        </w:rPr>
        <w:t xml:space="preserve">      </w:t>
      </w:r>
      <w:r w:rsidRPr="00166350">
        <w:rPr>
          <w:rFonts w:eastAsia="宋体" w:hint="eastAsia"/>
        </w:rPr>
        <w:t>日订</w:t>
      </w:r>
    </w:p>
    <w:p w:rsidR="00D63136" w:rsidRPr="00166350" w:rsidRDefault="00D63136" w:rsidP="00D63136">
      <w:pPr>
        <w:rPr>
          <w:rFonts w:hAnsi="宋体"/>
          <w:b/>
          <w:bCs/>
          <w:szCs w:val="21"/>
        </w:rPr>
      </w:pPr>
      <w:r w:rsidRPr="00166350">
        <w:rPr>
          <w:rFonts w:hAnsi="宋体" w:hint="eastAsia"/>
          <w:b/>
          <w:bCs/>
          <w:szCs w:val="21"/>
        </w:rPr>
        <w:t xml:space="preserve">   </w:t>
      </w:r>
      <w:r w:rsidRPr="00166350">
        <w:rPr>
          <w:rFonts w:hAnsi="宋体" w:hint="eastAsia"/>
          <w:b/>
          <w:bCs/>
          <w:szCs w:val="21"/>
        </w:rPr>
        <w:t>本人承诺</w:t>
      </w:r>
      <w:r w:rsidR="00C35C3B" w:rsidRPr="00166350">
        <w:rPr>
          <w:rFonts w:hAnsi="宋体" w:hint="eastAsia"/>
          <w:b/>
          <w:bCs/>
          <w:szCs w:val="21"/>
        </w:rPr>
        <w:t>对</w:t>
      </w:r>
      <w:r w:rsidRPr="00166350">
        <w:rPr>
          <w:rFonts w:hAnsi="宋体" w:hint="eastAsia"/>
          <w:b/>
          <w:bCs/>
          <w:szCs w:val="21"/>
        </w:rPr>
        <w:t>申请书所填内容</w:t>
      </w:r>
      <w:r w:rsidR="00C35C3B" w:rsidRPr="00166350">
        <w:rPr>
          <w:rFonts w:hAnsi="宋体" w:hint="eastAsia"/>
          <w:b/>
          <w:bCs/>
          <w:szCs w:val="21"/>
        </w:rPr>
        <w:t>和所</w:t>
      </w:r>
      <w:r w:rsidR="00D67F7C" w:rsidRPr="00166350">
        <w:rPr>
          <w:rFonts w:hAnsi="宋体" w:hint="eastAsia"/>
          <w:b/>
          <w:bCs/>
          <w:szCs w:val="21"/>
        </w:rPr>
        <w:t>提供</w:t>
      </w:r>
      <w:r w:rsidR="00C35C3B" w:rsidRPr="00166350">
        <w:rPr>
          <w:rFonts w:hAnsi="宋体" w:hint="eastAsia"/>
          <w:b/>
          <w:bCs/>
          <w:szCs w:val="21"/>
        </w:rPr>
        <w:t>附件</w:t>
      </w:r>
      <w:r w:rsidR="00D67F7C" w:rsidRPr="00166350">
        <w:rPr>
          <w:rFonts w:hAnsi="宋体" w:hint="eastAsia"/>
          <w:b/>
          <w:bCs/>
          <w:szCs w:val="21"/>
        </w:rPr>
        <w:t>材料</w:t>
      </w:r>
      <w:r w:rsidR="00C35C3B" w:rsidRPr="00166350">
        <w:rPr>
          <w:rFonts w:hAnsi="宋体" w:hint="eastAsia"/>
          <w:b/>
          <w:bCs/>
          <w:szCs w:val="21"/>
        </w:rPr>
        <w:t>的真实性负责</w:t>
      </w:r>
      <w:r w:rsidRPr="00166350">
        <w:rPr>
          <w:rFonts w:hAnsi="宋体" w:hint="eastAsia"/>
          <w:b/>
          <w:bCs/>
          <w:szCs w:val="21"/>
        </w:rPr>
        <w:t>。</w:t>
      </w:r>
    </w:p>
    <w:p w:rsidR="00D63136" w:rsidRPr="00166350" w:rsidRDefault="00481C30" w:rsidP="00D63136">
      <w:pPr>
        <w:jc w:val="center"/>
        <w:rPr>
          <w:rFonts w:hAnsi="宋体"/>
          <w:b/>
          <w:bCs/>
          <w:szCs w:val="21"/>
        </w:rPr>
      </w:pPr>
      <w:r w:rsidRPr="00166350">
        <w:rPr>
          <w:rFonts w:hAnsi="宋体" w:hint="eastAsia"/>
          <w:b/>
          <w:bCs/>
          <w:szCs w:val="21"/>
        </w:rPr>
        <w:t xml:space="preserve">     </w:t>
      </w:r>
      <w:r w:rsidR="00D63136" w:rsidRPr="00166350">
        <w:rPr>
          <w:rFonts w:hAnsi="宋体" w:hint="eastAsia"/>
          <w:b/>
          <w:bCs/>
          <w:szCs w:val="21"/>
        </w:rPr>
        <w:t xml:space="preserve">    </w:t>
      </w:r>
      <w:r w:rsidR="00786AA2" w:rsidRPr="00166350">
        <w:rPr>
          <w:rFonts w:hAnsi="宋体" w:hint="eastAsia"/>
          <w:b/>
          <w:bCs/>
          <w:szCs w:val="21"/>
        </w:rPr>
        <w:t>项目</w:t>
      </w:r>
      <w:r w:rsidRPr="00166350">
        <w:rPr>
          <w:rFonts w:hAnsi="宋体" w:hint="eastAsia"/>
          <w:b/>
          <w:bCs/>
          <w:szCs w:val="21"/>
        </w:rPr>
        <w:t>责任人</w:t>
      </w:r>
      <w:r w:rsidR="00D63136" w:rsidRPr="00166350">
        <w:rPr>
          <w:rFonts w:hAnsi="宋体" w:hint="eastAsia"/>
          <w:b/>
          <w:bCs/>
          <w:szCs w:val="21"/>
        </w:rPr>
        <w:t>签名：</w:t>
      </w:r>
    </w:p>
    <w:p w:rsidR="00437011" w:rsidRPr="00166350" w:rsidRDefault="00D63136" w:rsidP="00E6158D">
      <w:pPr>
        <w:jc w:val="right"/>
        <w:rPr>
          <w:rFonts w:eastAsia="宋体"/>
        </w:rPr>
      </w:pPr>
      <w:r w:rsidRPr="00166350">
        <w:rPr>
          <w:rFonts w:hAnsi="宋体" w:hint="eastAsia"/>
          <w:b/>
          <w:bCs/>
          <w:szCs w:val="21"/>
        </w:rPr>
        <w:t xml:space="preserve">                </w:t>
      </w:r>
      <w:r w:rsidR="00E6158D" w:rsidRPr="00166350">
        <w:rPr>
          <w:rFonts w:hAnsi="宋体" w:hint="eastAsia"/>
          <w:b/>
          <w:bCs/>
          <w:szCs w:val="21"/>
        </w:rPr>
        <w:t>日期：</w:t>
      </w:r>
      <w:r w:rsidR="00E6158D" w:rsidRPr="00166350">
        <w:rPr>
          <w:rFonts w:hAnsi="宋体" w:hint="eastAsia"/>
          <w:b/>
          <w:bCs/>
          <w:szCs w:val="21"/>
        </w:rPr>
        <w:t xml:space="preserve">    </w:t>
      </w:r>
      <w:r w:rsidR="00E6158D" w:rsidRPr="00166350">
        <w:rPr>
          <w:rFonts w:hAnsi="宋体" w:hint="eastAsia"/>
          <w:b/>
          <w:bCs/>
          <w:szCs w:val="21"/>
        </w:rPr>
        <w:t>年</w:t>
      </w:r>
      <w:r w:rsidR="00E6158D" w:rsidRPr="00166350">
        <w:rPr>
          <w:rFonts w:hAnsi="宋体" w:hint="eastAsia"/>
          <w:b/>
          <w:bCs/>
          <w:szCs w:val="21"/>
        </w:rPr>
        <w:t xml:space="preserve">   </w:t>
      </w:r>
      <w:r w:rsidR="00E6158D" w:rsidRPr="00166350">
        <w:rPr>
          <w:rFonts w:hAnsi="宋体" w:hint="eastAsia"/>
          <w:b/>
          <w:bCs/>
          <w:szCs w:val="21"/>
        </w:rPr>
        <w:t>月</w:t>
      </w:r>
      <w:r w:rsidR="00E6158D" w:rsidRPr="00166350">
        <w:rPr>
          <w:rFonts w:hAnsi="宋体" w:hint="eastAsia"/>
          <w:b/>
          <w:bCs/>
          <w:szCs w:val="21"/>
        </w:rPr>
        <w:t xml:space="preserve">   </w:t>
      </w:r>
      <w:r w:rsidR="00E6158D" w:rsidRPr="00166350">
        <w:rPr>
          <w:rFonts w:hAnsi="宋体" w:hint="eastAsia"/>
          <w:b/>
          <w:bCs/>
          <w:szCs w:val="21"/>
        </w:rPr>
        <w:t>日</w:t>
      </w:r>
    </w:p>
    <w:p w:rsidR="00D63136" w:rsidRPr="00166350" w:rsidRDefault="00D63136">
      <w:pPr>
        <w:jc w:val="center"/>
        <w:rPr>
          <w:rFonts w:eastAsia="宋体"/>
        </w:rPr>
      </w:pPr>
    </w:p>
    <w:p w:rsidR="00C52631" w:rsidRPr="00166350" w:rsidRDefault="00C52631">
      <w:pPr>
        <w:spacing w:line="800" w:lineRule="exact"/>
        <w:jc w:val="center"/>
        <w:rPr>
          <w:rFonts w:eastAsia="文鼎大标宋简"/>
          <w:b/>
          <w:sz w:val="36"/>
        </w:rPr>
      </w:pPr>
      <w:r w:rsidRPr="00166350">
        <w:rPr>
          <w:rFonts w:eastAsia="文鼎大标宋简" w:hint="eastAsia"/>
          <w:b/>
          <w:sz w:val="36"/>
        </w:rPr>
        <w:lastRenderedPageBreak/>
        <w:t>填</w:t>
      </w:r>
      <w:r w:rsidRPr="00166350">
        <w:rPr>
          <w:rFonts w:eastAsia="文鼎大标宋简" w:hint="eastAsia"/>
          <w:b/>
          <w:sz w:val="36"/>
        </w:rPr>
        <w:t xml:space="preserve">  </w:t>
      </w:r>
      <w:r w:rsidRPr="00166350">
        <w:rPr>
          <w:rFonts w:eastAsia="文鼎大标宋简" w:hint="eastAsia"/>
          <w:b/>
          <w:sz w:val="36"/>
        </w:rPr>
        <w:t>写</w:t>
      </w:r>
      <w:r w:rsidRPr="00166350">
        <w:rPr>
          <w:rFonts w:eastAsia="文鼎大标宋简" w:hint="eastAsia"/>
          <w:b/>
          <w:sz w:val="36"/>
        </w:rPr>
        <w:t xml:space="preserve">  </w:t>
      </w:r>
      <w:r w:rsidRPr="00166350">
        <w:rPr>
          <w:rFonts w:eastAsia="文鼎大标宋简" w:hint="eastAsia"/>
          <w:b/>
          <w:sz w:val="36"/>
        </w:rPr>
        <w:t>说</w:t>
      </w:r>
      <w:r w:rsidRPr="00166350">
        <w:rPr>
          <w:rFonts w:eastAsia="文鼎大标宋简" w:hint="eastAsia"/>
          <w:b/>
          <w:sz w:val="36"/>
        </w:rPr>
        <w:t xml:space="preserve">   </w:t>
      </w:r>
      <w:r w:rsidRPr="00166350">
        <w:rPr>
          <w:rFonts w:eastAsia="文鼎大标宋简" w:hint="eastAsia"/>
          <w:b/>
          <w:sz w:val="36"/>
        </w:rPr>
        <w:t>明</w:t>
      </w:r>
    </w:p>
    <w:p w:rsidR="004152D8" w:rsidRPr="00166350" w:rsidRDefault="004152D8" w:rsidP="004152D8">
      <w:pPr>
        <w:spacing w:line="800" w:lineRule="exact"/>
        <w:ind w:firstLine="560"/>
      </w:pPr>
      <w:r w:rsidRPr="00166350">
        <w:rPr>
          <w:rFonts w:hint="eastAsia"/>
        </w:rPr>
        <w:t>一、本申请书供上海市科学技术委员会科技人才计划项目申请使用。</w:t>
      </w:r>
    </w:p>
    <w:p w:rsidR="004152D8" w:rsidRPr="00166350" w:rsidRDefault="004152D8" w:rsidP="004152D8">
      <w:pPr>
        <w:spacing w:line="800" w:lineRule="exact"/>
        <w:ind w:firstLine="560"/>
      </w:pPr>
      <w:r w:rsidRPr="00166350">
        <w:rPr>
          <w:rFonts w:hint="eastAsia"/>
        </w:rPr>
        <w:t>二、</w:t>
      </w:r>
      <w:r w:rsidR="00786AA2" w:rsidRPr="00166350">
        <w:rPr>
          <w:rFonts w:hint="eastAsia"/>
        </w:rPr>
        <w:t>项目责任人</w:t>
      </w:r>
      <w:r w:rsidRPr="00166350">
        <w:rPr>
          <w:rFonts w:hint="eastAsia"/>
        </w:rPr>
        <w:t>应逐项认真编写，表达要明确严谨，外来语同时用原文和中文表达。</w:t>
      </w:r>
    </w:p>
    <w:p w:rsidR="004152D8" w:rsidRPr="00166350" w:rsidRDefault="004152D8" w:rsidP="004152D8">
      <w:pPr>
        <w:spacing w:line="800" w:lineRule="exact"/>
        <w:ind w:firstLine="560"/>
        <w:rPr>
          <w:b/>
        </w:rPr>
      </w:pPr>
      <w:r w:rsidRPr="00166350">
        <w:rPr>
          <w:rFonts w:hint="eastAsia"/>
        </w:rPr>
        <w:t>三、申请书</w:t>
      </w:r>
      <w:r w:rsidRPr="00166350">
        <w:rPr>
          <w:rFonts w:hint="eastAsia"/>
          <w:b/>
        </w:rPr>
        <w:t>请使用</w:t>
      </w:r>
      <w:r w:rsidRPr="00166350">
        <w:rPr>
          <w:rFonts w:hint="eastAsia"/>
          <w:b/>
        </w:rPr>
        <w:t>A4</w:t>
      </w:r>
      <w:r w:rsidRPr="00166350">
        <w:rPr>
          <w:rFonts w:hint="eastAsia"/>
          <w:b/>
        </w:rPr>
        <w:t>纸双面印刷，请不要采用胶圈、文件夹等带有突出棱边的装订方式，请采用普通纸质材料作为封面。</w:t>
      </w:r>
    </w:p>
    <w:p w:rsidR="004152D8" w:rsidRPr="00166350" w:rsidRDefault="004152D8" w:rsidP="004152D8">
      <w:pPr>
        <w:spacing w:line="800" w:lineRule="exact"/>
        <w:ind w:firstLine="560"/>
        <w:rPr>
          <w:b/>
        </w:rPr>
      </w:pPr>
      <w:r w:rsidRPr="00166350">
        <w:rPr>
          <w:rFonts w:hint="eastAsia"/>
        </w:rPr>
        <w:t>四、请按申请书要求提供附件材料，要求内容清晰可辨并加盖单位公章。</w:t>
      </w:r>
    </w:p>
    <w:p w:rsidR="004152D8" w:rsidRPr="00166350" w:rsidRDefault="004152D8" w:rsidP="004152D8">
      <w:pPr>
        <w:spacing w:line="800" w:lineRule="exact"/>
        <w:ind w:firstLine="560"/>
      </w:pPr>
      <w:r w:rsidRPr="00166350">
        <w:rPr>
          <w:rFonts w:hint="eastAsia"/>
        </w:rPr>
        <w:t>五、报送市科委书面材料一式三份（特殊情况，另定）和电子文本一份。电子文本通过网络递交。</w:t>
      </w:r>
      <w:r w:rsidR="00786AA2" w:rsidRPr="00166350">
        <w:rPr>
          <w:rFonts w:hint="eastAsia"/>
        </w:rPr>
        <w:t>项目责任人</w:t>
      </w:r>
      <w:r w:rsidRPr="00166350">
        <w:rPr>
          <w:rFonts w:hint="eastAsia"/>
        </w:rPr>
        <w:t>必须确保书面材料和电子文本的一致性。</w:t>
      </w:r>
    </w:p>
    <w:p w:rsidR="004152D8" w:rsidRPr="00166350" w:rsidRDefault="004152D8" w:rsidP="004152D8">
      <w:pPr>
        <w:spacing w:line="800" w:lineRule="exact"/>
        <w:ind w:firstLine="560"/>
      </w:pPr>
      <w:r w:rsidRPr="00166350">
        <w:rPr>
          <w:rFonts w:hint="eastAsia"/>
        </w:rPr>
        <w:t>六、本申请书制订单位是上海市科学技术委员会。</w:t>
      </w:r>
    </w:p>
    <w:p w:rsidR="00481C30" w:rsidRPr="00166350" w:rsidRDefault="00481C30">
      <w:pPr>
        <w:spacing w:line="800" w:lineRule="exact"/>
        <w:ind w:firstLine="5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701"/>
      </w:tblGrid>
      <w:tr w:rsidR="00481C30" w:rsidRPr="00166350">
        <w:tc>
          <w:tcPr>
            <w:tcW w:w="1560" w:type="pct"/>
            <w:vAlign w:val="center"/>
          </w:tcPr>
          <w:p w:rsidR="00481C30" w:rsidRPr="00166350" w:rsidRDefault="00481C30" w:rsidP="00481C30">
            <w:r w:rsidRPr="00166350">
              <w:rPr>
                <w:rFonts w:hint="eastAsia"/>
              </w:rPr>
              <w:t>科研计划项目类别</w:t>
            </w:r>
          </w:p>
        </w:tc>
        <w:tc>
          <w:tcPr>
            <w:tcW w:w="3440" w:type="pct"/>
            <w:vAlign w:val="center"/>
          </w:tcPr>
          <w:p w:rsidR="00481C30" w:rsidRPr="00166350" w:rsidRDefault="00481C30" w:rsidP="00481C30"/>
        </w:tc>
      </w:tr>
      <w:tr w:rsidR="00481C30" w:rsidRPr="00166350">
        <w:tc>
          <w:tcPr>
            <w:tcW w:w="1560" w:type="pct"/>
            <w:vMerge w:val="restart"/>
            <w:vAlign w:val="center"/>
          </w:tcPr>
          <w:p w:rsidR="00481C30" w:rsidRPr="00166350" w:rsidRDefault="00481C30" w:rsidP="00481C30">
            <w:r w:rsidRPr="00166350">
              <w:rPr>
                <w:rFonts w:hint="eastAsia"/>
              </w:rPr>
              <w:t>项目评审建议领域</w:t>
            </w:r>
          </w:p>
        </w:tc>
        <w:tc>
          <w:tcPr>
            <w:tcW w:w="3440" w:type="pct"/>
            <w:vAlign w:val="center"/>
          </w:tcPr>
          <w:p w:rsidR="00481C30" w:rsidRPr="00166350" w:rsidRDefault="00481C30" w:rsidP="00481C30">
            <w:r w:rsidRPr="00166350">
              <w:rPr>
                <w:rFonts w:hint="eastAsia"/>
              </w:rPr>
              <w:t>1</w:t>
            </w:r>
            <w:r w:rsidRPr="00166350">
              <w:rPr>
                <w:rFonts w:hint="eastAsia"/>
              </w:rPr>
              <w:t>、</w:t>
            </w:r>
          </w:p>
        </w:tc>
      </w:tr>
      <w:tr w:rsidR="00481C30" w:rsidRPr="00166350">
        <w:tc>
          <w:tcPr>
            <w:tcW w:w="1560" w:type="pct"/>
            <w:vMerge/>
            <w:vAlign w:val="center"/>
          </w:tcPr>
          <w:p w:rsidR="00481C30" w:rsidRPr="00166350" w:rsidRDefault="00481C30" w:rsidP="00481C30"/>
        </w:tc>
        <w:tc>
          <w:tcPr>
            <w:tcW w:w="3440" w:type="pct"/>
            <w:vAlign w:val="center"/>
          </w:tcPr>
          <w:p w:rsidR="00481C30" w:rsidRPr="00166350" w:rsidRDefault="00481C30" w:rsidP="00481C30">
            <w:r w:rsidRPr="00166350">
              <w:rPr>
                <w:rFonts w:hint="eastAsia"/>
              </w:rPr>
              <w:t>2</w:t>
            </w:r>
            <w:r w:rsidRPr="00166350">
              <w:rPr>
                <w:rFonts w:hint="eastAsia"/>
              </w:rPr>
              <w:t>、</w:t>
            </w:r>
          </w:p>
        </w:tc>
      </w:tr>
      <w:tr w:rsidR="00481C30" w:rsidRPr="00166350">
        <w:tc>
          <w:tcPr>
            <w:tcW w:w="1560" w:type="pct"/>
            <w:vMerge/>
            <w:vAlign w:val="center"/>
          </w:tcPr>
          <w:p w:rsidR="00481C30" w:rsidRPr="00166350" w:rsidRDefault="00481C30" w:rsidP="00481C30"/>
        </w:tc>
        <w:tc>
          <w:tcPr>
            <w:tcW w:w="3440" w:type="pct"/>
            <w:vAlign w:val="center"/>
          </w:tcPr>
          <w:p w:rsidR="00481C30" w:rsidRPr="00166350" w:rsidRDefault="00481C30" w:rsidP="00481C30">
            <w:r w:rsidRPr="00166350">
              <w:rPr>
                <w:rFonts w:hint="eastAsia"/>
              </w:rPr>
              <w:t>3</w:t>
            </w:r>
            <w:r w:rsidRPr="00166350">
              <w:rPr>
                <w:rFonts w:hint="eastAsia"/>
              </w:rPr>
              <w:t>、</w:t>
            </w:r>
          </w:p>
        </w:tc>
      </w:tr>
    </w:tbl>
    <w:p w:rsidR="00C52631" w:rsidRPr="00166350" w:rsidRDefault="00EF38E1">
      <w:pPr>
        <w:spacing w:line="360" w:lineRule="exact"/>
        <w:rPr>
          <w:rFonts w:eastAsia="黑体"/>
          <w:b/>
        </w:rPr>
      </w:pPr>
      <w:r w:rsidRPr="00166350">
        <w:rPr>
          <w:rFonts w:eastAsia="黑体"/>
          <w:b/>
        </w:rPr>
        <w:br w:type="page"/>
      </w:r>
      <w:r w:rsidR="00C52631" w:rsidRPr="00166350">
        <w:rPr>
          <w:rFonts w:eastAsia="黑体" w:hint="eastAsia"/>
          <w:b/>
        </w:rPr>
        <w:lastRenderedPageBreak/>
        <w:t>单位（企业）基本情况表</w:t>
      </w:r>
    </w:p>
    <w:tbl>
      <w:tblPr>
        <w:tblW w:w="9976"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
        <w:gridCol w:w="1245"/>
        <w:gridCol w:w="623"/>
        <w:gridCol w:w="626"/>
        <w:gridCol w:w="176"/>
        <w:gridCol w:w="241"/>
        <w:gridCol w:w="1040"/>
        <w:gridCol w:w="146"/>
        <w:gridCol w:w="1207"/>
        <w:gridCol w:w="30"/>
        <w:gridCol w:w="7"/>
        <w:gridCol w:w="126"/>
        <w:gridCol w:w="882"/>
        <w:gridCol w:w="604"/>
        <w:gridCol w:w="216"/>
        <w:gridCol w:w="13"/>
        <w:gridCol w:w="1144"/>
        <w:gridCol w:w="1566"/>
        <w:gridCol w:w="79"/>
      </w:tblGrid>
      <w:tr w:rsidR="00FB070E" w:rsidRPr="006158A2" w:rsidTr="00336C80">
        <w:trPr>
          <w:gridBefore w:val="1"/>
          <w:cantSplit/>
        </w:trPr>
        <w:tc>
          <w:tcPr>
            <w:tcW w:w="1885" w:type="dxa"/>
            <w:gridSpan w:val="2"/>
            <w:tcBorders>
              <w:top w:val="single" w:sz="12" w:space="0" w:color="auto"/>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单位（企业）名称</w:t>
            </w:r>
          </w:p>
        </w:tc>
        <w:tc>
          <w:tcPr>
            <w:tcW w:w="3463" w:type="dxa"/>
            <w:gridSpan w:val="6"/>
            <w:tcBorders>
              <w:top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c>
          <w:tcPr>
            <w:tcW w:w="1880" w:type="dxa"/>
            <w:gridSpan w:val="6"/>
            <w:tcBorders>
              <w:top w:val="single" w:sz="12" w:space="0" w:color="auto"/>
              <w:bottom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注册地行政区划</w:t>
            </w:r>
          </w:p>
        </w:tc>
        <w:tc>
          <w:tcPr>
            <w:tcW w:w="2748" w:type="dxa"/>
            <w:gridSpan w:val="4"/>
            <w:tcBorders>
              <w:top w:val="single" w:sz="12" w:space="0" w:color="auto"/>
              <w:left w:val="single" w:sz="4" w:space="0" w:color="auto"/>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r>
      <w:tr w:rsidR="00FB070E" w:rsidRPr="006158A2" w:rsidTr="00336C80">
        <w:trPr>
          <w:gridBefore w:val="1"/>
          <w:cantSplit/>
          <w:trHeight w:val="403"/>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单位（企业）代码</w:t>
            </w:r>
          </w:p>
        </w:tc>
        <w:tc>
          <w:tcPr>
            <w:tcW w:w="3463" w:type="dxa"/>
            <w:gridSpan w:val="6"/>
            <w:tcBorders>
              <w:right w:val="single" w:sz="4" w:space="0" w:color="auto"/>
            </w:tcBorders>
            <w:vAlign w:val="center"/>
          </w:tcPr>
          <w:p w:rsidR="00FB070E" w:rsidRPr="006158A2" w:rsidRDefault="00FB070E" w:rsidP="00336C80">
            <w:pPr>
              <w:spacing w:line="240" w:lineRule="exact"/>
              <w:jc w:val="center"/>
              <w:rPr>
                <w:rFonts w:ascii="黑体" w:eastAsia="黑体"/>
                <w:sz w:val="21"/>
                <w:szCs w:val="21"/>
              </w:rPr>
            </w:pPr>
            <w:r w:rsidRPr="006158A2">
              <w:rPr>
                <w:rFonts w:ascii="黑体" w:eastAsia="黑体" w:hint="eastAsia"/>
                <w:sz w:val="21"/>
                <w:szCs w:val="21"/>
              </w:rPr>
              <w:t>□□□□□□□□－□</w:t>
            </w:r>
          </w:p>
        </w:tc>
        <w:tc>
          <w:tcPr>
            <w:tcW w:w="1880" w:type="dxa"/>
            <w:gridSpan w:val="6"/>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4"/>
            <w:tcBorders>
              <w:left w:val="single" w:sz="4" w:space="0" w:color="auto"/>
              <w:right w:val="single" w:sz="12" w:space="0" w:color="auto"/>
            </w:tcBorders>
            <w:vAlign w:val="center"/>
          </w:tcPr>
          <w:p w:rsidR="00FB070E" w:rsidRPr="006158A2" w:rsidRDefault="00FB070E" w:rsidP="00336C80">
            <w:pPr>
              <w:spacing w:line="200" w:lineRule="exact"/>
              <w:rPr>
                <w:rFonts w:ascii="黑体" w:eastAsia="黑体"/>
                <w:sz w:val="21"/>
                <w:szCs w:val="21"/>
              </w:rPr>
            </w:pPr>
          </w:p>
        </w:tc>
      </w:tr>
      <w:tr w:rsidR="00FB070E" w:rsidRPr="006158A2" w:rsidTr="00336C80">
        <w:trPr>
          <w:gridBefore w:val="1"/>
          <w:cantSplit/>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通 讯 地 址</w:t>
            </w:r>
          </w:p>
        </w:tc>
        <w:tc>
          <w:tcPr>
            <w:tcW w:w="3463" w:type="dxa"/>
            <w:gridSpan w:val="6"/>
            <w:vAlign w:val="center"/>
          </w:tcPr>
          <w:p w:rsidR="00FB070E" w:rsidRPr="006158A2" w:rsidRDefault="00FB070E" w:rsidP="00336C80">
            <w:pPr>
              <w:spacing w:before="100" w:after="100" w:line="200" w:lineRule="exact"/>
              <w:jc w:val="center"/>
              <w:rPr>
                <w:rFonts w:ascii="黑体" w:eastAsia="黑体"/>
                <w:sz w:val="21"/>
                <w:szCs w:val="21"/>
              </w:rPr>
            </w:pPr>
          </w:p>
        </w:tc>
        <w:tc>
          <w:tcPr>
            <w:tcW w:w="1880" w:type="dxa"/>
            <w:gridSpan w:val="6"/>
            <w:tcBorders>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邮  编</w:t>
            </w:r>
          </w:p>
        </w:tc>
        <w:tc>
          <w:tcPr>
            <w:tcW w:w="2748" w:type="dxa"/>
            <w:gridSpan w:val="4"/>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gridBefore w:val="1"/>
          <w:cantSplit/>
          <w:trHeight w:val="743"/>
        </w:trPr>
        <w:tc>
          <w:tcPr>
            <w:tcW w:w="1885" w:type="dxa"/>
            <w:gridSpan w:val="2"/>
            <w:vMerge w:val="restart"/>
            <w:tcBorders>
              <w:left w:val="single" w:sz="12" w:space="0" w:color="auto"/>
            </w:tcBorders>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单位（企业）</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法人代表情况</w:t>
            </w:r>
          </w:p>
        </w:tc>
        <w:tc>
          <w:tcPr>
            <w:tcW w:w="1050" w:type="dxa"/>
            <w:gridSpan w:val="3"/>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姓    名</w:t>
            </w:r>
          </w:p>
        </w:tc>
        <w:tc>
          <w:tcPr>
            <w:tcW w:w="1049" w:type="dxa"/>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性  别</w:t>
            </w:r>
          </w:p>
        </w:tc>
        <w:tc>
          <w:tcPr>
            <w:tcW w:w="2417" w:type="dxa"/>
            <w:gridSpan w:val="6"/>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□身份证号□护照□军官证</w:t>
            </w:r>
          </w:p>
        </w:tc>
        <w:tc>
          <w:tcPr>
            <w:tcW w:w="840" w:type="dxa"/>
            <w:gridSpan w:val="3"/>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最高</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学历</w:t>
            </w:r>
          </w:p>
        </w:tc>
        <w:tc>
          <w:tcPr>
            <w:tcW w:w="1154" w:type="dxa"/>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任现职</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时  间</w:t>
            </w:r>
          </w:p>
        </w:tc>
        <w:tc>
          <w:tcPr>
            <w:tcW w:w="1581" w:type="dxa"/>
            <w:gridSpan w:val="2"/>
            <w:tcBorders>
              <w:right w:val="single" w:sz="12" w:space="0" w:color="auto"/>
            </w:tcBorders>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电话</w:t>
            </w:r>
          </w:p>
        </w:tc>
      </w:tr>
      <w:tr w:rsidR="00FB070E" w:rsidRPr="006158A2" w:rsidTr="00336C80">
        <w:trPr>
          <w:gridBefore w:val="1"/>
          <w:cantSplit/>
          <w:trHeight w:val="456"/>
        </w:trPr>
        <w:tc>
          <w:tcPr>
            <w:tcW w:w="1885" w:type="dxa"/>
            <w:gridSpan w:val="2"/>
            <w:vMerge/>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c>
          <w:tcPr>
            <w:tcW w:w="1050" w:type="dxa"/>
            <w:gridSpan w:val="3"/>
            <w:vAlign w:val="center"/>
          </w:tcPr>
          <w:p w:rsidR="00FB070E" w:rsidRPr="006158A2" w:rsidRDefault="00FB070E" w:rsidP="00336C80">
            <w:pPr>
              <w:spacing w:before="100" w:after="100" w:line="200" w:lineRule="exact"/>
              <w:rPr>
                <w:rFonts w:ascii="黑体" w:eastAsia="黑体"/>
                <w:sz w:val="21"/>
                <w:szCs w:val="21"/>
              </w:rPr>
            </w:pPr>
          </w:p>
        </w:tc>
        <w:tc>
          <w:tcPr>
            <w:tcW w:w="1049" w:type="dxa"/>
            <w:vAlign w:val="center"/>
          </w:tcPr>
          <w:p w:rsidR="00FB070E" w:rsidRPr="006158A2" w:rsidRDefault="00FB070E" w:rsidP="00336C80">
            <w:pPr>
              <w:spacing w:before="100" w:after="100" w:line="200" w:lineRule="exact"/>
              <w:rPr>
                <w:rFonts w:ascii="黑体" w:eastAsia="黑体"/>
                <w:sz w:val="21"/>
                <w:szCs w:val="21"/>
              </w:rPr>
            </w:pPr>
          </w:p>
        </w:tc>
        <w:tc>
          <w:tcPr>
            <w:tcW w:w="2417" w:type="dxa"/>
            <w:gridSpan w:val="6"/>
            <w:vAlign w:val="center"/>
          </w:tcPr>
          <w:p w:rsidR="00FB070E" w:rsidRPr="006158A2" w:rsidRDefault="00FB070E" w:rsidP="00336C80">
            <w:pPr>
              <w:spacing w:line="260" w:lineRule="exact"/>
              <w:jc w:val="left"/>
              <w:rPr>
                <w:rFonts w:ascii="黑体" w:eastAsia="黑体"/>
                <w:sz w:val="21"/>
                <w:szCs w:val="21"/>
              </w:rPr>
            </w:pPr>
          </w:p>
        </w:tc>
        <w:tc>
          <w:tcPr>
            <w:tcW w:w="840" w:type="dxa"/>
            <w:gridSpan w:val="3"/>
            <w:vAlign w:val="center"/>
          </w:tcPr>
          <w:p w:rsidR="00FB070E" w:rsidRPr="006158A2" w:rsidRDefault="00FB070E" w:rsidP="00336C80">
            <w:pPr>
              <w:spacing w:before="100" w:after="100" w:line="200" w:lineRule="exact"/>
              <w:rPr>
                <w:rFonts w:ascii="黑体" w:eastAsia="黑体"/>
                <w:sz w:val="21"/>
                <w:szCs w:val="21"/>
              </w:rPr>
            </w:pPr>
          </w:p>
        </w:tc>
        <w:tc>
          <w:tcPr>
            <w:tcW w:w="1154" w:type="dxa"/>
            <w:vAlign w:val="center"/>
          </w:tcPr>
          <w:p w:rsidR="00FB070E" w:rsidRPr="006158A2" w:rsidRDefault="00FB070E" w:rsidP="00336C80">
            <w:pPr>
              <w:spacing w:before="100" w:after="100" w:line="200" w:lineRule="exact"/>
              <w:rPr>
                <w:rFonts w:ascii="黑体" w:eastAsia="黑体"/>
                <w:sz w:val="21"/>
                <w:szCs w:val="21"/>
              </w:rPr>
            </w:pPr>
          </w:p>
        </w:tc>
        <w:tc>
          <w:tcPr>
            <w:tcW w:w="1581" w:type="dxa"/>
            <w:gridSpan w:val="2"/>
            <w:tcBorders>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r>
      <w:tr w:rsidR="00FB070E" w:rsidRPr="006158A2" w:rsidTr="00336C80">
        <w:trPr>
          <w:gridBefore w:val="1"/>
          <w:cantSplit/>
        </w:trPr>
        <w:tc>
          <w:tcPr>
            <w:tcW w:w="1885" w:type="dxa"/>
            <w:gridSpan w:val="2"/>
            <w:tcBorders>
              <w:left w:val="single" w:sz="12" w:space="0" w:color="auto"/>
              <w:bottom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联 系 人</w:t>
            </w:r>
          </w:p>
        </w:tc>
        <w:tc>
          <w:tcPr>
            <w:tcW w:w="1050" w:type="dxa"/>
            <w:gridSpan w:val="3"/>
            <w:vAlign w:val="center"/>
          </w:tcPr>
          <w:p w:rsidR="00FB070E" w:rsidRPr="006158A2" w:rsidRDefault="00FB070E" w:rsidP="00336C80">
            <w:pPr>
              <w:spacing w:before="100" w:after="100" w:line="200" w:lineRule="exact"/>
              <w:jc w:val="center"/>
              <w:rPr>
                <w:rFonts w:ascii="黑体" w:eastAsia="黑体"/>
                <w:sz w:val="21"/>
                <w:szCs w:val="21"/>
              </w:rPr>
            </w:pPr>
          </w:p>
        </w:tc>
        <w:tc>
          <w:tcPr>
            <w:tcW w:w="1049" w:type="dxa"/>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  话</w:t>
            </w:r>
          </w:p>
        </w:tc>
        <w:tc>
          <w:tcPr>
            <w:tcW w:w="2417" w:type="dxa"/>
            <w:gridSpan w:val="6"/>
            <w:vAlign w:val="center"/>
          </w:tcPr>
          <w:p w:rsidR="00FB070E" w:rsidRPr="006158A2" w:rsidRDefault="00FB070E" w:rsidP="00336C80">
            <w:pPr>
              <w:spacing w:before="100" w:after="100" w:line="200" w:lineRule="exact"/>
              <w:jc w:val="center"/>
              <w:rPr>
                <w:rFonts w:ascii="黑体" w:eastAsia="黑体"/>
                <w:sz w:val="21"/>
                <w:szCs w:val="21"/>
              </w:rPr>
            </w:pPr>
          </w:p>
        </w:tc>
        <w:tc>
          <w:tcPr>
            <w:tcW w:w="840" w:type="dxa"/>
            <w:gridSpan w:val="3"/>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传  真</w:t>
            </w:r>
          </w:p>
        </w:tc>
        <w:tc>
          <w:tcPr>
            <w:tcW w:w="2735" w:type="dxa"/>
            <w:gridSpan w:val="3"/>
            <w:tcBorders>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gridBefore w:val="1"/>
          <w:cantSplit/>
          <w:trHeight w:val="624"/>
        </w:trPr>
        <w:tc>
          <w:tcPr>
            <w:tcW w:w="1885" w:type="dxa"/>
            <w:gridSpan w:val="2"/>
            <w:tcBorders>
              <w:left w:val="single" w:sz="12"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科研部门</w:t>
            </w:r>
          </w:p>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3500" w:type="dxa"/>
            <w:gridSpan w:val="8"/>
            <w:tcBorders>
              <w:left w:val="single" w:sz="4" w:space="0" w:color="auto"/>
              <w:right w:val="single" w:sz="4" w:space="0" w:color="auto"/>
            </w:tcBorders>
            <w:vAlign w:val="center"/>
          </w:tcPr>
          <w:p w:rsidR="00FB070E" w:rsidRPr="006158A2" w:rsidRDefault="00FB070E" w:rsidP="00336C80">
            <w:pPr>
              <w:spacing w:before="100" w:after="100" w:line="200" w:lineRule="exact"/>
              <w:jc w:val="left"/>
              <w:rPr>
                <w:rFonts w:ascii="黑体" w:eastAsia="黑体"/>
                <w:color w:val="FF0000"/>
                <w:sz w:val="21"/>
                <w:szCs w:val="21"/>
              </w:rPr>
            </w:pPr>
          </w:p>
        </w:tc>
        <w:tc>
          <w:tcPr>
            <w:tcW w:w="1843" w:type="dxa"/>
            <w:gridSpan w:val="4"/>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财务部门</w:t>
            </w:r>
          </w:p>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4"/>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gridBefore w:val="1"/>
          <w:cantSplit/>
        </w:trPr>
        <w:tc>
          <w:tcPr>
            <w:tcW w:w="1885" w:type="dxa"/>
            <w:gridSpan w:val="2"/>
            <w:tcBorders>
              <w:left w:val="single" w:sz="12"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开户银行</w:t>
            </w:r>
          </w:p>
        </w:tc>
        <w:tc>
          <w:tcPr>
            <w:tcW w:w="3493" w:type="dxa"/>
            <w:gridSpan w:val="7"/>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c>
          <w:tcPr>
            <w:tcW w:w="1850" w:type="dxa"/>
            <w:gridSpan w:val="5"/>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开户名</w:t>
            </w:r>
          </w:p>
        </w:tc>
        <w:tc>
          <w:tcPr>
            <w:tcW w:w="2748" w:type="dxa"/>
            <w:gridSpan w:val="4"/>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gridBefore w:val="1"/>
          <w:cantSplit/>
          <w:trHeight w:val="567"/>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帐    号</w:t>
            </w:r>
          </w:p>
        </w:tc>
        <w:tc>
          <w:tcPr>
            <w:tcW w:w="8091" w:type="dxa"/>
            <w:gridSpan w:val="16"/>
            <w:tcBorders>
              <w:top w:val="single" w:sz="6"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gridBefore w:val="1"/>
          <w:cantSplit/>
          <w:trHeight w:val="567"/>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单位隶属</w:t>
            </w:r>
          </w:p>
        </w:tc>
        <w:tc>
          <w:tcPr>
            <w:tcW w:w="8091" w:type="dxa"/>
            <w:gridSpan w:val="16"/>
            <w:tcBorders>
              <w:top w:val="single" w:sz="6" w:space="0" w:color="auto"/>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w:t>
            </w:r>
            <w:r w:rsidRPr="006158A2">
              <w:rPr>
                <w:rFonts w:ascii="黑体" w:eastAsia="黑体" w:hint="eastAsia"/>
                <w:sz w:val="21"/>
                <w:szCs w:val="21"/>
              </w:rPr>
              <w:t xml:space="preserve">中央单位              </w:t>
            </w:r>
            <w:r w:rsidRPr="006158A2">
              <w:rPr>
                <w:rFonts w:ascii="黑体" w:eastAsia="黑体" w:hAnsi="宋体" w:hint="eastAsia"/>
                <w:sz w:val="21"/>
                <w:szCs w:val="21"/>
              </w:rPr>
              <w:t>02.</w:t>
            </w:r>
            <w:r w:rsidRPr="006158A2">
              <w:rPr>
                <w:rFonts w:ascii="黑体" w:eastAsia="黑体" w:hint="eastAsia"/>
                <w:sz w:val="21"/>
                <w:szCs w:val="21"/>
              </w:rPr>
              <w:t>地方单位</w:t>
            </w:r>
          </w:p>
        </w:tc>
      </w:tr>
      <w:tr w:rsidR="00FB070E" w:rsidRPr="006158A2" w:rsidTr="00336C80">
        <w:trPr>
          <w:gridBefore w:val="1"/>
          <w:cantSplit/>
        </w:trPr>
        <w:tc>
          <w:tcPr>
            <w:tcW w:w="1885" w:type="dxa"/>
            <w:gridSpan w:val="2"/>
            <w:tcBorders>
              <w:left w:val="single" w:sz="12" w:space="0" w:color="auto"/>
            </w:tcBorders>
            <w:vAlign w:val="center"/>
          </w:tcPr>
          <w:p w:rsidR="00FB070E" w:rsidRPr="006158A2" w:rsidRDefault="00FB070E" w:rsidP="00336C80">
            <w:pPr>
              <w:spacing w:line="0" w:lineRule="atLeast"/>
              <w:jc w:val="center"/>
              <w:rPr>
                <w:rFonts w:ascii="黑体" w:eastAsia="黑体"/>
                <w:sz w:val="21"/>
                <w:szCs w:val="21"/>
              </w:rPr>
            </w:pPr>
            <w:r w:rsidRPr="006158A2">
              <w:rPr>
                <w:rFonts w:ascii="黑体" w:eastAsia="黑体" w:hint="eastAsia"/>
                <w:sz w:val="21"/>
                <w:szCs w:val="21"/>
              </w:rPr>
              <w:t>注册登记</w:t>
            </w:r>
          </w:p>
          <w:p w:rsidR="00FB070E" w:rsidRPr="006158A2" w:rsidRDefault="00FB070E" w:rsidP="00336C80">
            <w:pPr>
              <w:spacing w:line="0" w:lineRule="atLeast"/>
              <w:jc w:val="center"/>
              <w:rPr>
                <w:rFonts w:ascii="黑体" w:eastAsia="黑体"/>
                <w:sz w:val="21"/>
                <w:szCs w:val="21"/>
              </w:rPr>
            </w:pPr>
            <w:r w:rsidRPr="006158A2">
              <w:rPr>
                <w:rFonts w:ascii="黑体" w:eastAsia="黑体" w:hint="eastAsia"/>
                <w:sz w:val="21"/>
                <w:szCs w:val="21"/>
              </w:rPr>
              <w:t>类    型</w:t>
            </w:r>
          </w:p>
        </w:tc>
        <w:tc>
          <w:tcPr>
            <w:tcW w:w="8091" w:type="dxa"/>
            <w:gridSpan w:val="16"/>
            <w:tcBorders>
              <w:right w:val="single" w:sz="12" w:space="0" w:color="auto"/>
            </w:tcBorders>
            <w:vAlign w:val="center"/>
          </w:tcPr>
          <w:p w:rsidR="00FB070E" w:rsidRPr="006158A2" w:rsidRDefault="00FB070E" w:rsidP="00336C80">
            <w:pPr>
              <w:spacing w:line="0" w:lineRule="atLeast"/>
              <w:rPr>
                <w:rFonts w:ascii="黑体" w:eastAsia="黑体" w:hAnsi="宋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 国有企业　　  06. 外商投资企业         11.高等院校</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02. 集体企业　     07. 有限责任公司         12.研究院所</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 xml:space="preserve">03. 私营企业       08. 股份有限公司         13.社会团体   </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04. 联营企业    　 09. 港、澳、台商投资企业 14.其他</w:t>
            </w:r>
          </w:p>
          <w:p w:rsidR="00FB070E" w:rsidRPr="006158A2" w:rsidRDefault="00FB070E" w:rsidP="00336C80">
            <w:pPr>
              <w:spacing w:line="0" w:lineRule="atLeast"/>
              <w:ind w:firstLineChars="550" w:firstLine="1155"/>
              <w:rPr>
                <w:rFonts w:ascii="黑体" w:eastAsia="黑体"/>
                <w:sz w:val="21"/>
                <w:szCs w:val="21"/>
              </w:rPr>
            </w:pPr>
            <w:r w:rsidRPr="006158A2">
              <w:rPr>
                <w:rFonts w:ascii="黑体" w:eastAsia="黑体" w:hAnsi="宋体" w:hint="eastAsia"/>
                <w:sz w:val="21"/>
                <w:szCs w:val="21"/>
              </w:rPr>
              <w:t xml:space="preserve">05.股份合作企业    10.国家机关                             </w:t>
            </w:r>
          </w:p>
        </w:tc>
      </w:tr>
      <w:tr w:rsidR="00FB070E" w:rsidRPr="006158A2" w:rsidTr="00336C80">
        <w:tblPrEx>
          <w:tblCellMar>
            <w:left w:w="108" w:type="dxa"/>
            <w:right w:w="108" w:type="dxa"/>
          </w:tblCellMar>
        </w:tblPrEx>
        <w:trPr>
          <w:gridAfter w:val="1"/>
          <w:wAfter w:w="80" w:type="dxa"/>
          <w:cantSplit/>
        </w:trPr>
        <w:tc>
          <w:tcPr>
            <w:tcW w:w="1885" w:type="dxa"/>
            <w:gridSpan w:val="3"/>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单位职工总数</w:t>
            </w:r>
          </w:p>
        </w:tc>
        <w:tc>
          <w:tcPr>
            <w:tcW w:w="807" w:type="dxa"/>
            <w:gridSpan w:val="2"/>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39" w:type="dxa"/>
            <w:gridSpan w:val="3"/>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大专以上</w:t>
            </w:r>
          </w:p>
        </w:tc>
        <w:tc>
          <w:tcPr>
            <w:tcW w:w="1381" w:type="dxa"/>
            <w:gridSpan w:val="4"/>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98" w:type="dxa"/>
            <w:gridSpan w:val="2"/>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研究开发</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FB070E" w:rsidRPr="006158A2" w:rsidTr="00336C80">
        <w:tblPrEx>
          <w:tblCellMar>
            <w:left w:w="108" w:type="dxa"/>
            <w:right w:w="108" w:type="dxa"/>
          </w:tblCellMar>
        </w:tblPrEx>
        <w:trPr>
          <w:gridAfter w:val="1"/>
          <w:wAfter w:w="80" w:type="dxa"/>
          <w:cantSplit/>
        </w:trPr>
        <w:tc>
          <w:tcPr>
            <w:tcW w:w="2692" w:type="dxa"/>
            <w:gridSpan w:val="5"/>
            <w:tcBorders>
              <w:left w:val="single" w:sz="12" w:space="0" w:color="auto"/>
            </w:tcBorders>
          </w:tcPr>
          <w:p w:rsidR="00FB070E" w:rsidRPr="006158A2" w:rsidRDefault="00FB070E" w:rsidP="00336C80">
            <w:pPr>
              <w:spacing w:before="100" w:after="100" w:line="200" w:lineRule="exact"/>
              <w:rPr>
                <w:rFonts w:ascii="黑体" w:eastAsia="黑体"/>
                <w:spacing w:val="-18"/>
                <w:sz w:val="21"/>
                <w:szCs w:val="21"/>
              </w:rPr>
            </w:pPr>
            <w:r w:rsidRPr="006158A2">
              <w:rPr>
                <w:rFonts w:ascii="黑体" w:eastAsia="黑体" w:hint="eastAsia"/>
                <w:spacing w:val="-18"/>
                <w:sz w:val="21"/>
                <w:szCs w:val="21"/>
              </w:rPr>
              <w:t>单位中层以上管理人员总数</w:t>
            </w:r>
          </w:p>
        </w:tc>
        <w:tc>
          <w:tcPr>
            <w:tcW w:w="143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2879" w:type="dxa"/>
            <w:gridSpan w:val="6"/>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其中大学本科以上人员数</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FB070E" w:rsidRPr="006158A2" w:rsidTr="00336C80">
        <w:tblPrEx>
          <w:tblCellMar>
            <w:left w:w="108" w:type="dxa"/>
            <w:right w:w="108" w:type="dxa"/>
          </w:tblCellMar>
        </w:tblPrEx>
        <w:trPr>
          <w:gridAfter w:val="1"/>
          <w:wAfter w:w="80" w:type="dxa"/>
          <w:cantSplit/>
          <w:trHeight w:val="387"/>
        </w:trPr>
        <w:tc>
          <w:tcPr>
            <w:tcW w:w="9976" w:type="dxa"/>
            <w:gridSpan w:val="18"/>
            <w:tcBorders>
              <w:left w:val="single" w:sz="12" w:space="0" w:color="auto"/>
              <w:right w:val="single" w:sz="12" w:space="0" w:color="auto"/>
            </w:tcBorders>
          </w:tcPr>
          <w:p w:rsidR="00FB070E" w:rsidRPr="006158A2" w:rsidRDefault="00FB070E" w:rsidP="00336C80">
            <w:pPr>
              <w:spacing w:before="100" w:after="100" w:line="200" w:lineRule="exact"/>
              <w:jc w:val="center"/>
              <w:rPr>
                <w:rFonts w:ascii="黑体" w:eastAsia="黑体"/>
                <w:b/>
                <w:sz w:val="21"/>
                <w:szCs w:val="21"/>
              </w:rPr>
            </w:pPr>
            <w:r w:rsidRPr="006158A2">
              <w:rPr>
                <w:rFonts w:ascii="黑体" w:eastAsia="黑体" w:hint="eastAsia"/>
                <w:b/>
                <w:sz w:val="21"/>
                <w:szCs w:val="21"/>
              </w:rPr>
              <w:t>企业上年末财务情况，新企业填写申报前一月的财务情况</w:t>
            </w:r>
          </w:p>
        </w:tc>
      </w:tr>
      <w:tr w:rsidR="00FB070E" w:rsidRPr="006158A2" w:rsidTr="00336C80">
        <w:tblPrEx>
          <w:tblCellMar>
            <w:left w:w="108" w:type="dxa"/>
            <w:right w:w="108" w:type="dxa"/>
          </w:tblCellMar>
        </w:tblPrEx>
        <w:trPr>
          <w:gridAfter w:val="1"/>
          <w:wAfter w:w="80" w:type="dxa"/>
          <w:cantSplit/>
        </w:trPr>
        <w:tc>
          <w:tcPr>
            <w:tcW w:w="2515" w:type="dxa"/>
            <w:gridSpan w:val="4"/>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企业注册资金</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其中外资（含港澳台）比例</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w:t>
            </w:r>
          </w:p>
        </w:tc>
      </w:tr>
      <w:tr w:rsidR="00FB070E" w:rsidRPr="006158A2" w:rsidTr="00336C80">
        <w:tblPrEx>
          <w:tblCellMar>
            <w:left w:w="108" w:type="dxa"/>
            <w:right w:w="108" w:type="dxa"/>
          </w:tblCellMar>
        </w:tblPrEx>
        <w:trPr>
          <w:gridAfter w:val="1"/>
          <w:wAfter w:w="80" w:type="dxa"/>
          <w:cantSplit/>
        </w:trPr>
        <w:tc>
          <w:tcPr>
            <w:tcW w:w="3984" w:type="dxa"/>
            <w:gridSpan w:val="7"/>
            <w:tcBorders>
              <w:lef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企业注册时间</w:t>
            </w:r>
          </w:p>
        </w:tc>
        <w:tc>
          <w:tcPr>
            <w:tcW w:w="5992" w:type="dxa"/>
            <w:gridSpan w:val="11"/>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年         月            日</w:t>
            </w:r>
          </w:p>
        </w:tc>
      </w:tr>
      <w:tr w:rsidR="00FB070E" w:rsidRPr="006158A2" w:rsidTr="00336C80">
        <w:tblPrEx>
          <w:tblCellMar>
            <w:left w:w="108" w:type="dxa"/>
            <w:right w:w="108" w:type="dxa"/>
          </w:tblCellMar>
        </w:tblPrEx>
        <w:trPr>
          <w:gridAfter w:val="1"/>
          <w:wAfter w:w="80" w:type="dxa"/>
          <w:cantSplit/>
        </w:trPr>
        <w:tc>
          <w:tcPr>
            <w:tcW w:w="2515" w:type="dxa"/>
            <w:gridSpan w:val="4"/>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企业总收入</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企业净利润</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FB070E" w:rsidRPr="006158A2" w:rsidTr="00336C80">
        <w:tblPrEx>
          <w:tblCellMar>
            <w:left w:w="108" w:type="dxa"/>
            <w:right w:w="108" w:type="dxa"/>
          </w:tblCellMar>
        </w:tblPrEx>
        <w:trPr>
          <w:gridAfter w:val="1"/>
          <w:wAfter w:w="80" w:type="dxa"/>
          <w:cantSplit/>
        </w:trPr>
        <w:tc>
          <w:tcPr>
            <w:tcW w:w="2515" w:type="dxa"/>
            <w:gridSpan w:val="4"/>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产品销售收入</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企业创汇总额</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万美元</w:t>
            </w:r>
          </w:p>
        </w:tc>
      </w:tr>
      <w:tr w:rsidR="00FB070E" w:rsidRPr="006158A2" w:rsidTr="00336C80">
        <w:tblPrEx>
          <w:tblCellMar>
            <w:left w:w="108" w:type="dxa"/>
            <w:right w:w="108" w:type="dxa"/>
          </w:tblCellMar>
        </w:tblPrEx>
        <w:trPr>
          <w:gridAfter w:val="1"/>
          <w:wAfter w:w="80" w:type="dxa"/>
          <w:cantSplit/>
          <w:trHeight w:val="306"/>
        </w:trPr>
        <w:tc>
          <w:tcPr>
            <w:tcW w:w="2515" w:type="dxa"/>
            <w:gridSpan w:val="4"/>
            <w:tcBorders>
              <w:left w:val="single" w:sz="12" w:space="0" w:color="auto"/>
              <w:right w:val="single" w:sz="4"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总资产</w:t>
            </w:r>
          </w:p>
        </w:tc>
        <w:tc>
          <w:tcPr>
            <w:tcW w:w="1469" w:type="dxa"/>
            <w:gridSpan w:val="3"/>
            <w:tcBorders>
              <w:left w:val="single" w:sz="4" w:space="0" w:color="auto"/>
            </w:tcBorders>
            <w:vAlign w:val="center"/>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Borders>
              <w:right w:val="single" w:sz="4"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总负债</w:t>
            </w:r>
          </w:p>
        </w:tc>
        <w:tc>
          <w:tcPr>
            <w:tcW w:w="2966" w:type="dxa"/>
            <w:gridSpan w:val="4"/>
            <w:tcBorders>
              <w:left w:val="single" w:sz="4" w:space="0" w:color="auto"/>
              <w:right w:val="single" w:sz="12" w:space="0" w:color="auto"/>
            </w:tcBorders>
            <w:vAlign w:val="center"/>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FB070E" w:rsidRPr="006158A2" w:rsidTr="00336C80">
        <w:trPr>
          <w:gridBefore w:val="1"/>
          <w:cantSplit/>
        </w:trPr>
        <w:tc>
          <w:tcPr>
            <w:tcW w:w="1256" w:type="dxa"/>
            <w:tcBorders>
              <w:left w:val="single" w:sz="12" w:space="0" w:color="auto"/>
            </w:tcBorders>
            <w:vAlign w:val="center"/>
          </w:tcPr>
          <w:p w:rsidR="00FB070E" w:rsidRPr="006158A2" w:rsidRDefault="00FB070E" w:rsidP="00336C80">
            <w:pPr>
              <w:pStyle w:val="a9"/>
              <w:keepNext/>
              <w:jc w:val="center"/>
              <w:rPr>
                <w:rFonts w:ascii="黑体"/>
                <w:szCs w:val="21"/>
              </w:rPr>
            </w:pPr>
            <w:r w:rsidRPr="006158A2">
              <w:rPr>
                <w:rFonts w:ascii="黑体" w:hint="eastAsia"/>
                <w:szCs w:val="21"/>
              </w:rPr>
              <w:t>企　业</w:t>
            </w:r>
          </w:p>
          <w:p w:rsidR="00FB070E" w:rsidRPr="006158A2" w:rsidRDefault="00FB070E" w:rsidP="00336C80">
            <w:pPr>
              <w:pStyle w:val="a9"/>
              <w:keepNext/>
              <w:jc w:val="center"/>
              <w:rPr>
                <w:rFonts w:ascii="黑体"/>
                <w:szCs w:val="21"/>
              </w:rPr>
            </w:pPr>
            <w:r w:rsidRPr="006158A2">
              <w:rPr>
                <w:rFonts w:ascii="黑体" w:hint="eastAsia"/>
                <w:szCs w:val="21"/>
              </w:rPr>
              <w:t>特　性</w:t>
            </w:r>
          </w:p>
        </w:tc>
        <w:tc>
          <w:tcPr>
            <w:tcW w:w="8720" w:type="dxa"/>
            <w:gridSpan w:val="17"/>
            <w:tcBorders>
              <w:right w:val="single" w:sz="12" w:space="0" w:color="auto"/>
            </w:tcBorders>
          </w:tcPr>
          <w:p w:rsidR="00FB070E" w:rsidRPr="006158A2" w:rsidRDefault="00FB070E" w:rsidP="00336C80">
            <w:pPr>
              <w:adjustRightInd w:val="0"/>
              <w:snapToGrid w:val="0"/>
              <w:spacing w:line="280" w:lineRule="exact"/>
              <w:jc w:val="left"/>
              <w:rPr>
                <w:rFonts w:ascii="黑体" w:eastAsia="黑体"/>
                <w:sz w:val="21"/>
                <w:szCs w:val="21"/>
              </w:rPr>
            </w:pPr>
            <w:r w:rsidRPr="006158A2">
              <w:rPr>
                <w:rFonts w:ascii="黑体" w:eastAsia="黑体" w:hint="eastAsia"/>
                <w:sz w:val="21"/>
                <w:szCs w:val="21"/>
              </w:rPr>
              <w:t xml:space="preserve"> □□□□□(请将下列符合企业情况的代码填入空格内，最多填5项)   </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0．国家科技产业化基地内企业             5．科研院所整体转制企业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1．认定的高新技术企业                   6．国家高新区内的企业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2．高等院校办的企业                     7．孵化器内的企业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3．科研院所办的企业                     8. 其他</w:t>
            </w:r>
          </w:p>
          <w:p w:rsidR="00FB070E" w:rsidRPr="006158A2" w:rsidRDefault="00FB070E" w:rsidP="00336C80">
            <w:pPr>
              <w:adjustRightInd w:val="0"/>
              <w:snapToGrid w:val="0"/>
              <w:spacing w:line="280" w:lineRule="exact"/>
              <w:ind w:firstLineChars="100" w:firstLine="210"/>
              <w:jc w:val="left"/>
              <w:rPr>
                <w:rFonts w:ascii="黑体" w:eastAsia="黑体"/>
                <w:sz w:val="21"/>
                <w:szCs w:val="21"/>
              </w:rPr>
            </w:pPr>
            <w:r w:rsidRPr="006158A2">
              <w:rPr>
                <w:rFonts w:ascii="黑体" w:eastAsia="黑体" w:hint="eastAsia"/>
                <w:sz w:val="21"/>
                <w:szCs w:val="21"/>
              </w:rPr>
              <w:t xml:space="preserve">4．海外归国留学人员办的企业                 </w:t>
            </w:r>
          </w:p>
        </w:tc>
      </w:tr>
      <w:tr w:rsidR="00FB070E" w:rsidRPr="006158A2" w:rsidTr="00336C80">
        <w:trPr>
          <w:gridBefore w:val="1"/>
          <w:cantSplit/>
          <w:trHeight w:val="1332"/>
        </w:trPr>
        <w:tc>
          <w:tcPr>
            <w:tcW w:w="9976" w:type="dxa"/>
            <w:gridSpan w:val="18"/>
            <w:tcBorders>
              <w:left w:val="single" w:sz="12" w:space="0" w:color="auto"/>
              <w:right w:val="single" w:sz="12" w:space="0" w:color="auto"/>
            </w:tcBorders>
          </w:tcPr>
          <w:p w:rsidR="00FB070E" w:rsidRPr="006158A2" w:rsidRDefault="00FB070E" w:rsidP="00336C80">
            <w:pPr>
              <w:spacing w:before="100" w:after="100" w:line="0" w:lineRule="atLeast"/>
              <w:jc w:val="left"/>
              <w:rPr>
                <w:rFonts w:ascii="黑体" w:eastAsia="黑体"/>
                <w:sz w:val="21"/>
                <w:szCs w:val="21"/>
              </w:rPr>
            </w:pPr>
            <w:r w:rsidRPr="006158A2">
              <w:rPr>
                <w:rFonts w:ascii="黑体" w:eastAsia="黑体" w:hint="eastAsia"/>
                <w:sz w:val="21"/>
                <w:szCs w:val="21"/>
              </w:rPr>
              <w:t>单位需要说明的问题：</w:t>
            </w:r>
          </w:p>
        </w:tc>
      </w:tr>
    </w:tbl>
    <w:p w:rsidR="002C7D71" w:rsidRPr="00166350" w:rsidRDefault="00C52631" w:rsidP="002C7D71">
      <w:pPr>
        <w:spacing w:line="400" w:lineRule="exact"/>
        <w:jc w:val="center"/>
        <w:rPr>
          <w:rFonts w:ascii="黑体" w:eastAsia="黑体"/>
          <w:b/>
          <w:sz w:val="32"/>
          <w:szCs w:val="32"/>
        </w:rPr>
      </w:pPr>
      <w:r w:rsidRPr="00166350">
        <w:br w:type="page"/>
      </w:r>
      <w:r w:rsidR="002C7D71" w:rsidRPr="00166350">
        <w:rPr>
          <w:rFonts w:ascii="黑体" w:eastAsia="黑体" w:hint="eastAsia"/>
          <w:b/>
          <w:sz w:val="32"/>
          <w:szCs w:val="32"/>
        </w:rPr>
        <w:t>上海市科技人才计划项目申请表</w:t>
      </w:r>
    </w:p>
    <w:p w:rsidR="00A76241" w:rsidRPr="00166350" w:rsidRDefault="00A76241" w:rsidP="002C7D71">
      <w:pPr>
        <w:spacing w:line="120" w:lineRule="atLeast"/>
        <w:rPr>
          <w:rFonts w:ascii="仿宋_GB2312"/>
          <w:szCs w:val="28"/>
        </w:rPr>
      </w:pPr>
    </w:p>
    <w:p w:rsidR="002C7D71" w:rsidRPr="00166350" w:rsidRDefault="002C7D71" w:rsidP="00AE62C6">
      <w:pPr>
        <w:spacing w:line="360" w:lineRule="exact"/>
        <w:rPr>
          <w:rFonts w:eastAsia="黑体"/>
          <w:b/>
          <w:color w:val="000000"/>
        </w:rPr>
      </w:pPr>
      <w:r w:rsidRPr="00166350">
        <w:rPr>
          <w:rFonts w:eastAsia="黑体" w:hint="eastAsia"/>
          <w:b/>
          <w:color w:val="000000"/>
        </w:rPr>
        <w:t>一、基本信息</w:t>
      </w:r>
    </w:p>
    <w:tbl>
      <w:tblPr>
        <w:tblW w:w="90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568"/>
        <w:gridCol w:w="1405"/>
        <w:gridCol w:w="51"/>
        <w:gridCol w:w="1120"/>
        <w:gridCol w:w="72"/>
        <w:gridCol w:w="1392"/>
        <w:gridCol w:w="53"/>
        <w:gridCol w:w="863"/>
        <w:gridCol w:w="1260"/>
        <w:gridCol w:w="752"/>
        <w:gridCol w:w="8"/>
        <w:gridCol w:w="313"/>
        <w:gridCol w:w="1143"/>
      </w:tblGrid>
      <w:tr w:rsidR="002C7D71" w:rsidRPr="00166350">
        <w:trPr>
          <w:cantSplit/>
          <w:trHeight w:val="510"/>
          <w:jc w:val="center"/>
        </w:trPr>
        <w:tc>
          <w:tcPr>
            <w:tcW w:w="568" w:type="dxa"/>
            <w:vMerge w:val="restart"/>
            <w:vAlign w:val="center"/>
          </w:tcPr>
          <w:p w:rsidR="002C7D71" w:rsidRPr="00166350" w:rsidRDefault="002C7D71" w:rsidP="000C3074">
            <w:pPr>
              <w:spacing w:line="120" w:lineRule="atLeast"/>
              <w:jc w:val="center"/>
              <w:rPr>
                <w:rFonts w:ascii="仿宋_GB2312"/>
                <w:szCs w:val="28"/>
              </w:rPr>
            </w:pPr>
            <w:r w:rsidRPr="00166350">
              <w:rPr>
                <w:rFonts w:ascii="仿宋_GB2312" w:hint="eastAsia"/>
                <w:szCs w:val="28"/>
              </w:rPr>
              <w:t xml:space="preserve">项   目  </w:t>
            </w:r>
            <w:r w:rsidR="00786AA2" w:rsidRPr="00166350">
              <w:rPr>
                <w:rFonts w:ascii="仿宋_GB2312" w:hint="eastAsia"/>
                <w:szCs w:val="28"/>
              </w:rPr>
              <w:t>责 任</w:t>
            </w:r>
            <w:r w:rsidRPr="00166350">
              <w:rPr>
                <w:rFonts w:ascii="仿宋_GB2312" w:hint="eastAsia"/>
                <w:szCs w:val="28"/>
              </w:rPr>
              <w:t xml:space="preserve"> 人</w:t>
            </w:r>
          </w:p>
          <w:p w:rsidR="002C7D71" w:rsidRPr="00166350" w:rsidRDefault="002C7D71" w:rsidP="002C7D71">
            <w:pPr>
              <w:spacing w:line="460" w:lineRule="atLeast"/>
              <w:rPr>
                <w:rFonts w:ascii="仿宋_GB2312"/>
                <w:szCs w:val="28"/>
              </w:rPr>
            </w:pPr>
          </w:p>
          <w:p w:rsidR="002C7D71" w:rsidRPr="00166350" w:rsidRDefault="002C7D71" w:rsidP="000C3074">
            <w:pPr>
              <w:spacing w:line="360" w:lineRule="atLeast"/>
              <w:jc w:val="center"/>
              <w:rPr>
                <w:rFonts w:ascii="仿宋_GB2312"/>
                <w:sz w:val="24"/>
              </w:rPr>
            </w:pPr>
          </w:p>
        </w:tc>
        <w:tc>
          <w:tcPr>
            <w:tcW w:w="1405" w:type="dxa"/>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姓  名</w:t>
            </w:r>
          </w:p>
        </w:tc>
        <w:tc>
          <w:tcPr>
            <w:tcW w:w="1171" w:type="dxa"/>
            <w:gridSpan w:val="2"/>
            <w:vAlign w:val="center"/>
          </w:tcPr>
          <w:p w:rsidR="002C7D71" w:rsidRPr="00166350" w:rsidRDefault="002C7D71" w:rsidP="002C7D71">
            <w:pPr>
              <w:jc w:val="center"/>
              <w:rPr>
                <w:rFonts w:ascii="仿宋_GB2312"/>
                <w:sz w:val="24"/>
              </w:rPr>
            </w:pPr>
          </w:p>
        </w:tc>
        <w:tc>
          <w:tcPr>
            <w:tcW w:w="1517" w:type="dxa"/>
            <w:gridSpan w:val="3"/>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性  别</w:t>
            </w:r>
          </w:p>
        </w:tc>
        <w:tc>
          <w:tcPr>
            <w:tcW w:w="863" w:type="dxa"/>
            <w:vAlign w:val="center"/>
          </w:tcPr>
          <w:p w:rsidR="002C7D71" w:rsidRPr="00166350" w:rsidRDefault="002C7D71" w:rsidP="000C3074">
            <w:pPr>
              <w:spacing w:line="120" w:lineRule="atLeast"/>
              <w:jc w:val="center"/>
              <w:rPr>
                <w:rFonts w:ascii="仿宋_GB2312"/>
                <w:sz w:val="24"/>
              </w:rPr>
            </w:pPr>
          </w:p>
        </w:tc>
        <w:tc>
          <w:tcPr>
            <w:tcW w:w="2020" w:type="dxa"/>
            <w:gridSpan w:val="3"/>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国  籍</w:t>
            </w:r>
          </w:p>
        </w:tc>
        <w:tc>
          <w:tcPr>
            <w:tcW w:w="1456" w:type="dxa"/>
            <w:gridSpan w:val="2"/>
            <w:vAlign w:val="center"/>
          </w:tcPr>
          <w:p w:rsidR="002C7D71" w:rsidRPr="00166350" w:rsidRDefault="002C7D71" w:rsidP="000C3074">
            <w:pPr>
              <w:spacing w:line="460" w:lineRule="atLeast"/>
              <w:jc w:val="center"/>
              <w:rPr>
                <w:rFonts w:ascii="仿宋_GB2312"/>
              </w:rPr>
            </w:pPr>
          </w:p>
        </w:tc>
      </w:tr>
      <w:tr w:rsidR="002C7D71" w:rsidRPr="00166350">
        <w:trPr>
          <w:cantSplit/>
          <w:trHeight w:val="510"/>
          <w:jc w:val="center"/>
        </w:trPr>
        <w:tc>
          <w:tcPr>
            <w:tcW w:w="568" w:type="dxa"/>
            <w:vMerge/>
            <w:vAlign w:val="center"/>
          </w:tcPr>
          <w:p w:rsidR="002C7D71" w:rsidRPr="00166350" w:rsidRDefault="002C7D71" w:rsidP="000C3074">
            <w:pPr>
              <w:spacing w:line="460" w:lineRule="atLeast"/>
              <w:jc w:val="center"/>
              <w:rPr>
                <w:rFonts w:ascii="仿宋_GB2312"/>
                <w:sz w:val="24"/>
              </w:rPr>
            </w:pPr>
          </w:p>
        </w:tc>
        <w:tc>
          <w:tcPr>
            <w:tcW w:w="1405" w:type="dxa"/>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出生日期</w:t>
            </w:r>
          </w:p>
        </w:tc>
        <w:tc>
          <w:tcPr>
            <w:tcW w:w="1171" w:type="dxa"/>
            <w:gridSpan w:val="2"/>
            <w:vAlign w:val="center"/>
          </w:tcPr>
          <w:p w:rsidR="002C7D71" w:rsidRPr="00166350" w:rsidRDefault="002C7D71" w:rsidP="0069237A">
            <w:pPr>
              <w:spacing w:line="120" w:lineRule="atLeast"/>
              <w:jc w:val="center"/>
              <w:rPr>
                <w:rFonts w:ascii="仿宋_GB2312"/>
                <w:sz w:val="24"/>
              </w:rPr>
            </w:pPr>
          </w:p>
        </w:tc>
        <w:tc>
          <w:tcPr>
            <w:tcW w:w="1517" w:type="dxa"/>
            <w:gridSpan w:val="3"/>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专业技术</w:t>
            </w:r>
          </w:p>
          <w:p w:rsidR="002C7D71" w:rsidRPr="00166350" w:rsidRDefault="002C7D71" w:rsidP="0069237A">
            <w:pPr>
              <w:spacing w:line="120" w:lineRule="atLeast"/>
              <w:jc w:val="center"/>
              <w:rPr>
                <w:rFonts w:ascii="仿宋_GB2312"/>
                <w:sz w:val="24"/>
              </w:rPr>
            </w:pPr>
            <w:r w:rsidRPr="00166350">
              <w:rPr>
                <w:rFonts w:ascii="仿宋_GB2312" w:hint="eastAsia"/>
                <w:sz w:val="24"/>
              </w:rPr>
              <w:t>职务</w:t>
            </w:r>
          </w:p>
        </w:tc>
        <w:tc>
          <w:tcPr>
            <w:tcW w:w="863" w:type="dxa"/>
            <w:tcBorders>
              <w:right w:val="single" w:sz="4" w:space="0" w:color="auto"/>
            </w:tcBorders>
            <w:vAlign w:val="center"/>
          </w:tcPr>
          <w:p w:rsidR="002C7D71" w:rsidRPr="00166350" w:rsidRDefault="002C7D71" w:rsidP="0069237A">
            <w:pPr>
              <w:spacing w:line="120" w:lineRule="atLeast"/>
              <w:jc w:val="center"/>
              <w:rPr>
                <w:rFonts w:ascii="仿宋_GB2312"/>
                <w:sz w:val="24"/>
              </w:rPr>
            </w:pPr>
          </w:p>
        </w:tc>
        <w:tc>
          <w:tcPr>
            <w:tcW w:w="2020" w:type="dxa"/>
            <w:gridSpan w:val="3"/>
            <w:tcBorders>
              <w:left w:val="single" w:sz="4" w:space="0" w:color="auto"/>
              <w:right w:val="single" w:sz="4" w:space="0" w:color="auto"/>
            </w:tcBorders>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所从事专业或方向</w:t>
            </w:r>
          </w:p>
        </w:tc>
        <w:tc>
          <w:tcPr>
            <w:tcW w:w="1456" w:type="dxa"/>
            <w:gridSpan w:val="2"/>
            <w:tcBorders>
              <w:left w:val="single" w:sz="4" w:space="0" w:color="auto"/>
            </w:tcBorders>
            <w:vAlign w:val="center"/>
          </w:tcPr>
          <w:p w:rsidR="002C7D71" w:rsidRPr="00166350" w:rsidRDefault="002C7D71" w:rsidP="002C7D71">
            <w:pPr>
              <w:jc w:val="center"/>
              <w:rPr>
                <w:rFonts w:ascii="仿宋_GB2312"/>
              </w:rPr>
            </w:pPr>
          </w:p>
        </w:tc>
      </w:tr>
      <w:tr w:rsidR="0069237A" w:rsidRPr="00166350">
        <w:trPr>
          <w:cantSplit/>
          <w:trHeight w:val="454"/>
          <w:jc w:val="center"/>
        </w:trPr>
        <w:tc>
          <w:tcPr>
            <w:tcW w:w="568" w:type="dxa"/>
            <w:vMerge/>
            <w:vAlign w:val="center"/>
          </w:tcPr>
          <w:p w:rsidR="0069237A" w:rsidRPr="00166350" w:rsidRDefault="0069237A" w:rsidP="000C3074">
            <w:pPr>
              <w:spacing w:line="360" w:lineRule="atLeast"/>
              <w:jc w:val="center"/>
              <w:rPr>
                <w:rFonts w:ascii="仿宋_GB2312"/>
                <w:sz w:val="24"/>
              </w:rPr>
            </w:pPr>
          </w:p>
        </w:tc>
        <w:tc>
          <w:tcPr>
            <w:tcW w:w="2576" w:type="dxa"/>
            <w:gridSpan w:val="3"/>
            <w:tcBorders>
              <w:bottom w:val="single" w:sz="4" w:space="0" w:color="auto"/>
              <w:right w:val="single" w:sz="4" w:space="0" w:color="auto"/>
            </w:tcBorders>
            <w:vAlign w:val="center"/>
          </w:tcPr>
          <w:p w:rsidR="0069237A" w:rsidRPr="00166350" w:rsidRDefault="0069237A" w:rsidP="000C3074">
            <w:pPr>
              <w:spacing w:line="120" w:lineRule="atLeast"/>
              <w:jc w:val="center"/>
              <w:rPr>
                <w:rFonts w:ascii="仿宋_GB2312"/>
                <w:sz w:val="24"/>
              </w:rPr>
            </w:pPr>
            <w:r w:rsidRPr="00166350">
              <w:rPr>
                <w:rFonts w:ascii="仿宋_GB2312" w:hint="eastAsia"/>
                <w:sz w:val="24"/>
              </w:rPr>
              <w:t>工作单位及部门</w:t>
            </w:r>
          </w:p>
        </w:tc>
        <w:tc>
          <w:tcPr>
            <w:tcW w:w="2380" w:type="dxa"/>
            <w:gridSpan w:val="4"/>
            <w:tcBorders>
              <w:left w:val="single" w:sz="4" w:space="0" w:color="auto"/>
              <w:right w:val="single" w:sz="4" w:space="0" w:color="auto"/>
            </w:tcBorders>
            <w:vAlign w:val="center"/>
          </w:tcPr>
          <w:p w:rsidR="0069237A" w:rsidRPr="00166350" w:rsidRDefault="0069237A" w:rsidP="0069237A">
            <w:pPr>
              <w:spacing w:line="120" w:lineRule="atLeast"/>
              <w:ind w:left="240" w:hangingChars="100" w:hanging="240"/>
              <w:rPr>
                <w:rFonts w:ascii="仿宋_GB2312"/>
                <w:sz w:val="24"/>
              </w:rPr>
            </w:pPr>
          </w:p>
        </w:tc>
        <w:tc>
          <w:tcPr>
            <w:tcW w:w="2020" w:type="dxa"/>
            <w:gridSpan w:val="3"/>
            <w:tcBorders>
              <w:left w:val="single" w:sz="4" w:space="0" w:color="auto"/>
              <w:right w:val="single" w:sz="4" w:space="0" w:color="auto"/>
            </w:tcBorders>
            <w:vAlign w:val="center"/>
          </w:tcPr>
          <w:p w:rsidR="0069237A" w:rsidRPr="00166350" w:rsidRDefault="0069237A" w:rsidP="000C3074">
            <w:pPr>
              <w:spacing w:line="120" w:lineRule="atLeast"/>
              <w:jc w:val="center"/>
              <w:rPr>
                <w:rFonts w:ascii="仿宋_GB2312"/>
                <w:sz w:val="24"/>
              </w:rPr>
            </w:pPr>
            <w:r w:rsidRPr="00166350">
              <w:rPr>
                <w:rFonts w:ascii="仿宋_GB2312" w:hint="eastAsia"/>
                <w:sz w:val="24"/>
              </w:rPr>
              <w:t>进入</w:t>
            </w:r>
            <w:r w:rsidR="009969B8" w:rsidRPr="00166350">
              <w:rPr>
                <w:rFonts w:ascii="仿宋_GB2312" w:hint="eastAsia"/>
                <w:sz w:val="24"/>
              </w:rPr>
              <w:t>现</w:t>
            </w:r>
            <w:r w:rsidRPr="00166350">
              <w:rPr>
                <w:rFonts w:ascii="仿宋_GB2312" w:hint="eastAsia"/>
                <w:sz w:val="24"/>
              </w:rPr>
              <w:t>单位时间</w:t>
            </w:r>
          </w:p>
        </w:tc>
        <w:tc>
          <w:tcPr>
            <w:tcW w:w="1456" w:type="dxa"/>
            <w:gridSpan w:val="2"/>
            <w:tcBorders>
              <w:left w:val="single" w:sz="4" w:space="0" w:color="auto"/>
            </w:tcBorders>
            <w:vAlign w:val="center"/>
          </w:tcPr>
          <w:p w:rsidR="0069237A" w:rsidRPr="00166350" w:rsidRDefault="0069237A" w:rsidP="000C3074">
            <w:pPr>
              <w:spacing w:line="120" w:lineRule="atLeast"/>
              <w:rPr>
                <w:rFonts w:ascii="仿宋_GB2312"/>
                <w:color w:val="0000FF"/>
                <w:szCs w:val="28"/>
              </w:rPr>
            </w:pPr>
          </w:p>
        </w:tc>
      </w:tr>
      <w:tr w:rsidR="0069237A" w:rsidRPr="00166350">
        <w:trPr>
          <w:cantSplit/>
          <w:trHeight w:val="454"/>
          <w:jc w:val="center"/>
        </w:trPr>
        <w:tc>
          <w:tcPr>
            <w:tcW w:w="568" w:type="dxa"/>
            <w:vMerge/>
            <w:vAlign w:val="center"/>
          </w:tcPr>
          <w:p w:rsidR="0069237A" w:rsidRPr="00166350" w:rsidRDefault="0069237A" w:rsidP="000C3074">
            <w:pPr>
              <w:spacing w:line="360" w:lineRule="atLeast"/>
              <w:jc w:val="center"/>
              <w:rPr>
                <w:rFonts w:ascii="仿宋_GB2312"/>
                <w:sz w:val="24"/>
              </w:rPr>
            </w:pPr>
          </w:p>
        </w:tc>
        <w:tc>
          <w:tcPr>
            <w:tcW w:w="2576" w:type="dxa"/>
            <w:gridSpan w:val="3"/>
            <w:tcBorders>
              <w:bottom w:val="single" w:sz="4" w:space="0" w:color="auto"/>
              <w:right w:val="single" w:sz="4" w:space="0" w:color="auto"/>
            </w:tcBorders>
            <w:vAlign w:val="center"/>
          </w:tcPr>
          <w:p w:rsidR="0069237A" w:rsidRPr="00166350" w:rsidRDefault="0069237A" w:rsidP="0069237A">
            <w:pPr>
              <w:spacing w:line="120" w:lineRule="atLeast"/>
              <w:rPr>
                <w:rFonts w:ascii="仿宋_GB2312"/>
                <w:sz w:val="24"/>
              </w:rPr>
            </w:pPr>
            <w:r w:rsidRPr="00166350">
              <w:rPr>
                <w:rFonts w:ascii="仿宋_GB2312" w:hint="eastAsia"/>
                <w:sz w:val="24"/>
              </w:rPr>
              <w:t>与现单位工作合同起止年月</w:t>
            </w:r>
          </w:p>
        </w:tc>
        <w:tc>
          <w:tcPr>
            <w:tcW w:w="5856" w:type="dxa"/>
            <w:gridSpan w:val="9"/>
            <w:tcBorders>
              <w:left w:val="single" w:sz="4" w:space="0" w:color="auto"/>
            </w:tcBorders>
            <w:vAlign w:val="center"/>
          </w:tcPr>
          <w:p w:rsidR="0069237A" w:rsidRPr="00166350" w:rsidRDefault="0069237A" w:rsidP="0069237A">
            <w:pPr>
              <w:spacing w:line="120" w:lineRule="atLeast"/>
              <w:ind w:firstLineChars="300" w:firstLine="720"/>
              <w:rPr>
                <w:rFonts w:ascii="仿宋_GB2312"/>
                <w:color w:val="000000"/>
                <w:sz w:val="24"/>
              </w:rPr>
            </w:pPr>
            <w:r w:rsidRPr="00166350">
              <w:rPr>
                <w:rFonts w:ascii="仿宋_GB2312" w:hint="eastAsia"/>
                <w:color w:val="000000"/>
                <w:sz w:val="24"/>
              </w:rPr>
              <w:t>年      月 至      年      月</w:t>
            </w:r>
          </w:p>
        </w:tc>
      </w:tr>
      <w:tr w:rsidR="00A76241" w:rsidRPr="00166350">
        <w:trPr>
          <w:cantSplit/>
          <w:trHeight w:val="45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56" w:type="dxa"/>
            <w:gridSpan w:val="2"/>
            <w:tcBorders>
              <w:bottom w:val="single" w:sz="4" w:space="0" w:color="auto"/>
              <w:right w:val="single" w:sz="4" w:space="0" w:color="auto"/>
            </w:tcBorders>
            <w:vAlign w:val="center"/>
          </w:tcPr>
          <w:p w:rsidR="00A76241" w:rsidRPr="00166350" w:rsidRDefault="00A76241" w:rsidP="00A76241">
            <w:pPr>
              <w:spacing w:line="120" w:lineRule="atLeast"/>
              <w:jc w:val="center"/>
              <w:rPr>
                <w:rFonts w:ascii="仿宋_GB2312"/>
                <w:sz w:val="24"/>
              </w:rPr>
            </w:pPr>
            <w:r w:rsidRPr="00166350">
              <w:rPr>
                <w:rFonts w:ascii="仿宋_GB2312" w:hint="eastAsia"/>
                <w:sz w:val="24"/>
              </w:rPr>
              <w:t>电话/传真</w:t>
            </w:r>
          </w:p>
        </w:tc>
        <w:tc>
          <w:tcPr>
            <w:tcW w:w="1120" w:type="dxa"/>
            <w:tcBorders>
              <w:bottom w:val="single" w:sz="4" w:space="0" w:color="auto"/>
              <w:right w:val="single" w:sz="4" w:space="0" w:color="auto"/>
            </w:tcBorders>
            <w:vAlign w:val="center"/>
          </w:tcPr>
          <w:p w:rsidR="00A76241" w:rsidRPr="00166350" w:rsidRDefault="00A76241" w:rsidP="0069237A">
            <w:pPr>
              <w:spacing w:line="120" w:lineRule="atLeast"/>
              <w:rPr>
                <w:rFonts w:ascii="仿宋_GB2312"/>
                <w:sz w:val="24"/>
              </w:rPr>
            </w:pPr>
          </w:p>
        </w:tc>
        <w:tc>
          <w:tcPr>
            <w:tcW w:w="1464" w:type="dxa"/>
            <w:gridSpan w:val="2"/>
            <w:tcBorders>
              <w:left w:val="single" w:sz="4" w:space="0" w:color="auto"/>
            </w:tcBorders>
            <w:vAlign w:val="center"/>
          </w:tcPr>
          <w:p w:rsidR="00A76241" w:rsidRPr="00166350" w:rsidRDefault="00A76241" w:rsidP="00A76241">
            <w:pPr>
              <w:spacing w:line="120" w:lineRule="atLeast"/>
              <w:rPr>
                <w:rFonts w:ascii="仿宋_GB2312"/>
                <w:sz w:val="24"/>
              </w:rPr>
            </w:pPr>
            <w:r w:rsidRPr="00166350">
              <w:rPr>
                <w:rFonts w:ascii="仿宋_GB2312" w:hint="eastAsia"/>
                <w:sz w:val="24"/>
              </w:rPr>
              <w:t>手  机</w:t>
            </w:r>
          </w:p>
        </w:tc>
        <w:tc>
          <w:tcPr>
            <w:tcW w:w="916" w:type="dxa"/>
            <w:gridSpan w:val="2"/>
            <w:tcBorders>
              <w:left w:val="single" w:sz="4" w:space="0" w:color="auto"/>
            </w:tcBorders>
            <w:vAlign w:val="center"/>
          </w:tcPr>
          <w:p w:rsidR="00A76241" w:rsidRPr="00166350" w:rsidRDefault="00A76241" w:rsidP="0069237A">
            <w:pPr>
              <w:spacing w:line="120" w:lineRule="atLeast"/>
              <w:ind w:firstLineChars="300" w:firstLine="720"/>
              <w:rPr>
                <w:rFonts w:ascii="仿宋_GB2312"/>
                <w:sz w:val="24"/>
              </w:rPr>
            </w:pPr>
          </w:p>
        </w:tc>
        <w:tc>
          <w:tcPr>
            <w:tcW w:w="2012" w:type="dxa"/>
            <w:gridSpan w:val="2"/>
            <w:tcBorders>
              <w:left w:val="single" w:sz="4" w:space="0" w:color="auto"/>
            </w:tcBorders>
            <w:vAlign w:val="center"/>
          </w:tcPr>
          <w:p w:rsidR="00A76241" w:rsidRPr="00166350" w:rsidRDefault="00A76241" w:rsidP="00A76241">
            <w:pPr>
              <w:spacing w:line="120" w:lineRule="atLeast"/>
              <w:jc w:val="center"/>
              <w:rPr>
                <w:rFonts w:ascii="仿宋_GB2312"/>
                <w:sz w:val="24"/>
              </w:rPr>
            </w:pPr>
            <w:r w:rsidRPr="00166350">
              <w:rPr>
                <w:rFonts w:ascii="仿宋_GB2312" w:hint="eastAsia"/>
                <w:sz w:val="24"/>
              </w:rPr>
              <w:t>电子邮箱</w:t>
            </w:r>
          </w:p>
        </w:tc>
        <w:tc>
          <w:tcPr>
            <w:tcW w:w="1464" w:type="dxa"/>
            <w:gridSpan w:val="3"/>
            <w:tcBorders>
              <w:left w:val="single" w:sz="4" w:space="0" w:color="auto"/>
            </w:tcBorders>
            <w:vAlign w:val="center"/>
          </w:tcPr>
          <w:p w:rsidR="00A76241" w:rsidRPr="00166350" w:rsidRDefault="00A76241" w:rsidP="0069237A">
            <w:pPr>
              <w:spacing w:line="120" w:lineRule="atLeast"/>
              <w:ind w:firstLineChars="300" w:firstLine="720"/>
              <w:rPr>
                <w:rFonts w:ascii="仿宋_GB2312"/>
                <w:sz w:val="24"/>
              </w:rPr>
            </w:pPr>
          </w:p>
        </w:tc>
      </w:tr>
      <w:tr w:rsidR="00A76241" w:rsidRPr="00166350">
        <w:trPr>
          <w:cantSplit/>
          <w:trHeight w:val="45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tcBorders>
              <w:bottom w:val="single" w:sz="4" w:space="0" w:color="auto"/>
            </w:tcBorders>
            <w:vAlign w:val="center"/>
          </w:tcPr>
          <w:p w:rsidR="00A76241" w:rsidRPr="00166350" w:rsidRDefault="00A76241" w:rsidP="000C3074">
            <w:pPr>
              <w:spacing w:line="120" w:lineRule="atLeast"/>
              <w:jc w:val="center"/>
              <w:rPr>
                <w:rFonts w:ascii="仿宋_GB2312"/>
                <w:sz w:val="24"/>
              </w:rPr>
            </w:pPr>
            <w:r w:rsidRPr="00166350">
              <w:rPr>
                <w:rFonts w:ascii="仿宋_GB2312" w:hint="eastAsia"/>
                <w:sz w:val="24"/>
              </w:rPr>
              <w:t>通讯地址</w:t>
            </w:r>
          </w:p>
        </w:tc>
        <w:tc>
          <w:tcPr>
            <w:tcW w:w="3551" w:type="dxa"/>
            <w:gridSpan w:val="6"/>
            <w:tcBorders>
              <w:right w:val="single" w:sz="4" w:space="0" w:color="auto"/>
            </w:tcBorders>
            <w:vAlign w:val="center"/>
          </w:tcPr>
          <w:p w:rsidR="00A76241" w:rsidRPr="00166350" w:rsidRDefault="00A76241" w:rsidP="0069237A">
            <w:pPr>
              <w:spacing w:line="120" w:lineRule="atLeast"/>
              <w:ind w:left="240" w:hangingChars="100" w:hanging="240"/>
              <w:rPr>
                <w:rFonts w:ascii="仿宋_GB2312"/>
                <w:sz w:val="24"/>
              </w:rPr>
            </w:pPr>
          </w:p>
        </w:tc>
        <w:tc>
          <w:tcPr>
            <w:tcW w:w="2020" w:type="dxa"/>
            <w:gridSpan w:val="3"/>
            <w:tcBorders>
              <w:left w:val="single" w:sz="4" w:space="0" w:color="auto"/>
              <w:right w:val="single" w:sz="4" w:space="0" w:color="auto"/>
            </w:tcBorders>
            <w:vAlign w:val="center"/>
          </w:tcPr>
          <w:p w:rsidR="00A76241" w:rsidRPr="00166350" w:rsidRDefault="00A76241" w:rsidP="000C3074">
            <w:pPr>
              <w:spacing w:line="120" w:lineRule="atLeast"/>
              <w:jc w:val="center"/>
              <w:rPr>
                <w:rFonts w:ascii="仿宋_GB2312"/>
                <w:sz w:val="24"/>
              </w:rPr>
            </w:pPr>
            <w:r w:rsidRPr="00166350">
              <w:rPr>
                <w:rFonts w:ascii="仿宋_GB2312" w:hint="eastAsia"/>
                <w:sz w:val="24"/>
              </w:rPr>
              <w:t>邮  编</w:t>
            </w:r>
          </w:p>
        </w:tc>
        <w:tc>
          <w:tcPr>
            <w:tcW w:w="1456" w:type="dxa"/>
            <w:gridSpan w:val="2"/>
            <w:tcBorders>
              <w:left w:val="single" w:sz="4" w:space="0" w:color="auto"/>
            </w:tcBorders>
            <w:vAlign w:val="center"/>
          </w:tcPr>
          <w:p w:rsidR="00A76241" w:rsidRPr="00166350" w:rsidRDefault="00A76241" w:rsidP="000C3074">
            <w:pPr>
              <w:spacing w:line="120" w:lineRule="atLeast"/>
              <w:rPr>
                <w:rFonts w:ascii="仿宋_GB2312"/>
                <w:color w:val="0000FF"/>
                <w:szCs w:val="28"/>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shd w:val="clear" w:color="auto" w:fill="auto"/>
            <w:vAlign w:val="center"/>
          </w:tcPr>
          <w:p w:rsidR="007F72A2" w:rsidRPr="00166350" w:rsidRDefault="00A76241" w:rsidP="0069237A">
            <w:pPr>
              <w:spacing w:line="120" w:lineRule="atLeast"/>
              <w:jc w:val="center"/>
              <w:rPr>
                <w:rFonts w:ascii="仿宋_GB2312"/>
                <w:sz w:val="24"/>
              </w:rPr>
            </w:pPr>
            <w:r w:rsidRPr="00166350">
              <w:rPr>
                <w:rFonts w:ascii="仿宋_GB2312" w:hint="eastAsia"/>
                <w:sz w:val="24"/>
              </w:rPr>
              <w:t>学习经历</w:t>
            </w:r>
          </w:p>
          <w:p w:rsidR="00A76241" w:rsidRPr="00166350" w:rsidRDefault="007F72A2" w:rsidP="0069237A">
            <w:pPr>
              <w:spacing w:line="120" w:lineRule="atLeast"/>
              <w:jc w:val="center"/>
              <w:rPr>
                <w:rFonts w:ascii="仿宋_GB2312"/>
                <w:sz w:val="24"/>
              </w:rPr>
            </w:pPr>
            <w:r w:rsidRPr="00166350">
              <w:rPr>
                <w:rFonts w:ascii="仿宋_GB2312" w:hint="eastAsia"/>
                <w:sz w:val="24"/>
              </w:rPr>
              <w:t>（从大学填起）</w:t>
            </w: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国家</w:t>
            </w: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院校</w:t>
            </w: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专业</w:t>
            </w: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r w:rsidRPr="00166350">
              <w:rPr>
                <w:rFonts w:ascii="仿宋_GB2312" w:hint="eastAsia"/>
                <w:sz w:val="24"/>
              </w:rPr>
              <w:t>学历/学位</w:t>
            </w: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起始时间</w:t>
            </w: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r w:rsidRPr="00166350">
              <w:rPr>
                <w:rFonts w:ascii="仿宋_GB2312" w:hint="eastAsia"/>
                <w:sz w:val="24"/>
              </w:rPr>
              <w:t>结束时间</w:t>
            </w: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tcBorders>
              <w:top w:val="single" w:sz="4" w:space="0" w:color="auto"/>
            </w:tcBorders>
            <w:shd w:val="clear" w:color="auto" w:fill="auto"/>
            <w:vAlign w:val="center"/>
          </w:tcPr>
          <w:p w:rsidR="00A76241" w:rsidRPr="00166350" w:rsidDel="00683DE2" w:rsidRDefault="00A76241" w:rsidP="0069237A">
            <w:pPr>
              <w:spacing w:line="120" w:lineRule="atLeast"/>
              <w:jc w:val="center"/>
              <w:rPr>
                <w:rFonts w:ascii="仿宋_GB2312"/>
                <w:sz w:val="24"/>
              </w:rPr>
            </w:pPr>
            <w:r w:rsidRPr="00166350">
              <w:rPr>
                <w:rFonts w:ascii="仿宋_GB2312" w:hint="eastAsia"/>
                <w:sz w:val="24"/>
              </w:rPr>
              <w:t>工作经历</w:t>
            </w: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国家</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单位</w:t>
            </w: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职务</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起始时间</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 xml:space="preserve">结束时间        </w:t>
            </w: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30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tcBorders>
              <w:top w:val="single" w:sz="4" w:space="0" w:color="auto"/>
            </w:tcBorders>
            <w:vAlign w:val="center"/>
          </w:tcPr>
          <w:p w:rsidR="00A76241" w:rsidRPr="00166350" w:rsidRDefault="00A76241" w:rsidP="000C3074">
            <w:pPr>
              <w:spacing w:line="120" w:lineRule="atLeast"/>
              <w:jc w:val="center"/>
              <w:rPr>
                <w:rFonts w:ascii="仿宋_GB2312"/>
                <w:sz w:val="24"/>
              </w:rPr>
            </w:pPr>
            <w:r w:rsidRPr="00166350">
              <w:rPr>
                <w:rFonts w:ascii="仿宋_GB2312" w:hint="eastAsia"/>
                <w:sz w:val="24"/>
              </w:rPr>
              <w:t>国内外学术组织及重要学术期刊任职情况</w:t>
            </w: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组织或期刊名称</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285" w:firstLineChars="200" w:firstLine="480"/>
              <w:rPr>
                <w:rFonts w:ascii="仿宋_GB2312"/>
                <w:sz w:val="24"/>
              </w:rPr>
            </w:pPr>
            <w:r w:rsidRPr="00166350">
              <w:rPr>
                <w:rFonts w:ascii="仿宋_GB2312" w:hint="eastAsia"/>
                <w:sz w:val="24"/>
              </w:rPr>
              <w:t>职务</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285" w:firstLineChars="100" w:firstLine="240"/>
              <w:rPr>
                <w:rFonts w:ascii="仿宋_GB2312"/>
                <w:sz w:val="24"/>
              </w:rPr>
            </w:pPr>
            <w:r w:rsidRPr="00166350">
              <w:rPr>
                <w:rFonts w:ascii="仿宋_GB2312" w:hint="eastAsia"/>
                <w:sz w:val="24"/>
              </w:rPr>
              <w:t>任期</w:t>
            </w:r>
          </w:p>
        </w:tc>
      </w:tr>
      <w:tr w:rsidR="00A76241" w:rsidRPr="00166350">
        <w:trPr>
          <w:cantSplit/>
          <w:trHeight w:val="21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21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195"/>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255"/>
          <w:jc w:val="center"/>
        </w:trPr>
        <w:tc>
          <w:tcPr>
            <w:tcW w:w="568" w:type="dxa"/>
            <w:vMerge/>
            <w:tcBorders>
              <w:bottom w:val="single" w:sz="4" w:space="0" w:color="auto"/>
            </w:tcBorders>
            <w:vAlign w:val="center"/>
          </w:tcPr>
          <w:p w:rsidR="00A76241" w:rsidRPr="00166350" w:rsidRDefault="00A76241" w:rsidP="000C3074">
            <w:pPr>
              <w:spacing w:line="360" w:lineRule="atLeast"/>
              <w:jc w:val="center"/>
              <w:rPr>
                <w:rFonts w:ascii="仿宋_GB2312"/>
                <w:sz w:val="24"/>
              </w:rPr>
            </w:pPr>
          </w:p>
        </w:tc>
        <w:tc>
          <w:tcPr>
            <w:tcW w:w="1405" w:type="dxa"/>
            <w:vMerge/>
            <w:tcBorders>
              <w:bottom w:val="single" w:sz="4" w:space="0" w:color="auto"/>
            </w:tcBorders>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right w:val="single" w:sz="4" w:space="0" w:color="auto"/>
            </w:tcBorders>
            <w:vAlign w:val="center"/>
          </w:tcPr>
          <w:p w:rsidR="00A76241" w:rsidRPr="00166350" w:rsidRDefault="00A76241" w:rsidP="000C3074">
            <w:pPr>
              <w:jc w:val="left"/>
              <w:rPr>
                <w:rFonts w:ascii="仿宋_GB2312"/>
                <w:szCs w:val="21"/>
              </w:rPr>
            </w:pPr>
          </w:p>
        </w:tc>
      </w:tr>
    </w:tbl>
    <w:p w:rsidR="00786AA2" w:rsidRPr="00166350" w:rsidRDefault="006C2549" w:rsidP="00CC0F4B">
      <w:pPr>
        <w:spacing w:line="400" w:lineRule="exact"/>
        <w:jc w:val="center"/>
        <w:rPr>
          <w:rFonts w:ascii="黑体" w:eastAsia="黑体"/>
          <w:b/>
          <w:sz w:val="32"/>
          <w:szCs w:val="32"/>
        </w:rPr>
      </w:pPr>
      <w:r>
        <w:rPr>
          <w:rFonts w:ascii="黑体" w:eastAsia="黑体"/>
          <w:b/>
          <w:noProof/>
          <w:sz w:val="32"/>
          <w:szCs w:val="32"/>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-495300</wp:posOffset>
                </wp:positionV>
                <wp:extent cx="914400" cy="5454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45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2F6" w:rsidRDefault="000162F6" w:rsidP="00CC0F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8pt;margin-top:-39pt;width:1in;height:42.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" filled="f" stroked="f">
                <v:textbox>
                  <w:txbxContent>
                    <w:p w:rsidR="000162F6" w:rsidRDefault="000162F6" w:rsidP="00CC0F4B"/>
                  </w:txbxContent>
                </v:textbox>
              </v:rect>
            </w:pict>
          </mc:Fallback>
        </mc:AlternateContent>
      </w:r>
      <w:r w:rsidR="002C7D71" w:rsidRPr="00166350" w:rsidDel="002C7D71">
        <w:rPr>
          <w:rFonts w:ascii="黑体" w:eastAsia="黑体" w:hint="eastAsia"/>
          <w:b/>
          <w:sz w:val="32"/>
          <w:szCs w:val="32"/>
        </w:rPr>
        <w:t xml:space="preserve"> </w:t>
      </w:r>
    </w:p>
    <w:p w:rsidR="00711E2B" w:rsidRDefault="00AE62C6">
      <w:pPr>
        <w:spacing w:line="400" w:lineRule="exact"/>
        <w:rPr>
          <w:rFonts w:eastAsia="黑体"/>
          <w:b/>
          <w:color w:val="000000"/>
        </w:rPr>
      </w:pPr>
      <w:r w:rsidRPr="00166350">
        <w:rPr>
          <w:rFonts w:eastAsia="黑体"/>
          <w:b/>
          <w:color w:val="FF0000"/>
        </w:rPr>
        <w:br w:type="page"/>
      </w:r>
      <w:r w:rsidR="009676AB" w:rsidRPr="00166350">
        <w:rPr>
          <w:rFonts w:eastAsia="黑体" w:hint="eastAsia"/>
          <w:b/>
          <w:color w:val="000000"/>
        </w:rPr>
        <w:t>二、</w:t>
      </w:r>
      <w:r w:rsidR="00786AA2" w:rsidRPr="00166350">
        <w:rPr>
          <w:rFonts w:eastAsia="黑体" w:hint="eastAsia"/>
          <w:b/>
          <w:color w:val="000000"/>
        </w:rPr>
        <w:t>项目责任人</w:t>
      </w:r>
      <w:r w:rsidR="009676AB" w:rsidRPr="00166350">
        <w:rPr>
          <w:rFonts w:eastAsia="黑体" w:hint="eastAsia"/>
          <w:b/>
          <w:color w:val="000000"/>
        </w:rPr>
        <w:t>近</w:t>
      </w:r>
      <w:r w:rsidR="009676AB" w:rsidRPr="00166350">
        <w:rPr>
          <w:rFonts w:eastAsia="黑体" w:hint="eastAsia"/>
          <w:b/>
          <w:color w:val="000000"/>
        </w:rPr>
        <w:t>5</w:t>
      </w:r>
      <w:r w:rsidR="009676AB" w:rsidRPr="00166350">
        <w:rPr>
          <w:rFonts w:eastAsia="黑体" w:hint="eastAsia"/>
          <w:b/>
          <w:color w:val="000000"/>
        </w:rPr>
        <w:t>年主要科研情况</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82"/>
        <w:gridCol w:w="1177"/>
        <w:gridCol w:w="983"/>
        <w:gridCol w:w="823"/>
        <w:gridCol w:w="537"/>
        <w:gridCol w:w="723"/>
        <w:gridCol w:w="1876"/>
        <w:gridCol w:w="24"/>
        <w:gridCol w:w="1120"/>
        <w:gridCol w:w="40"/>
        <w:gridCol w:w="980"/>
      </w:tblGrid>
      <w:tr w:rsidR="009676AB" w:rsidRPr="00166350">
        <w:trPr>
          <w:trHeight w:val="721"/>
          <w:jc w:val="center"/>
        </w:trPr>
        <w:tc>
          <w:tcPr>
            <w:tcW w:w="9128" w:type="dxa"/>
            <w:gridSpan w:val="12"/>
            <w:shd w:val="clear" w:color="auto" w:fill="auto"/>
            <w:vAlign w:val="center"/>
          </w:tcPr>
          <w:p w:rsidR="009676AB" w:rsidRPr="00166350" w:rsidRDefault="009676AB" w:rsidP="006C2549">
            <w:pPr>
              <w:snapToGrid w:val="0"/>
              <w:spacing w:beforeLines="50" w:before="156" w:line="336" w:lineRule="auto"/>
              <w:ind w:right="6"/>
              <w:rPr>
                <w:rFonts w:ascii="仿宋_GB2312"/>
                <w:b/>
                <w:bCs/>
                <w:color w:val="000000"/>
                <w:sz w:val="30"/>
                <w:szCs w:val="30"/>
              </w:rPr>
            </w:pPr>
            <w:r w:rsidRPr="00166350">
              <w:rPr>
                <w:rFonts w:ascii="仿宋_GB2312" w:hint="eastAsia"/>
                <w:bCs/>
                <w:color w:val="000000"/>
                <w:szCs w:val="28"/>
              </w:rPr>
              <w:t>1．承担主要科研任务情况</w:t>
            </w:r>
            <w:r w:rsidR="00186A07" w:rsidRPr="00166350">
              <w:rPr>
                <w:rFonts w:ascii="仿宋_GB2312" w:hint="eastAsia"/>
                <w:bCs/>
                <w:color w:val="000000"/>
                <w:szCs w:val="28"/>
              </w:rPr>
              <w:t>（限10项）</w:t>
            </w:r>
          </w:p>
        </w:tc>
      </w:tr>
      <w:tr w:rsidR="009676AB" w:rsidRPr="00166350">
        <w:trPr>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项目名称</w:t>
            </w: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立项编号</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经费</w:t>
            </w:r>
          </w:p>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color w:val="000000"/>
                <w:sz w:val="24"/>
              </w:rPr>
              <w:t>(万元)</w:t>
            </w:r>
            <w:r w:rsidRPr="00166350" w:rsidDel="00B2201E">
              <w:rPr>
                <w:rFonts w:ascii="仿宋_GB2312" w:hint="eastAsia"/>
                <w:bCs/>
                <w:color w:val="000000"/>
                <w:sz w:val="24"/>
              </w:rPr>
              <w:t xml:space="preserve"> </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起止年月</w:t>
            </w: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项目性质及来源</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担任</w:t>
            </w:r>
          </w:p>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角色</w:t>
            </w:r>
          </w:p>
        </w:tc>
      </w:tr>
      <w:tr w:rsidR="009676AB" w:rsidRPr="00166350">
        <w:trPr>
          <w:trHeight w:val="720"/>
          <w:jc w:val="center"/>
        </w:trPr>
        <w:tc>
          <w:tcPr>
            <w:tcW w:w="845" w:type="dxa"/>
            <w:gridSpan w:val="2"/>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3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gridSpan w:val="3"/>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688"/>
          <w:jc w:val="center"/>
        </w:trPr>
        <w:tc>
          <w:tcPr>
            <w:tcW w:w="845" w:type="dxa"/>
            <w:gridSpan w:val="2"/>
            <w:shd w:val="clear" w:color="auto" w:fill="auto"/>
          </w:tcPr>
          <w:p w:rsidR="009676AB" w:rsidRPr="00166350" w:rsidRDefault="009676AB" w:rsidP="006C2549">
            <w:pPr>
              <w:snapToGrid w:val="0"/>
              <w:spacing w:beforeLines="50" w:before="156" w:line="336" w:lineRule="auto"/>
              <w:ind w:right="6"/>
              <w:rPr>
                <w:rFonts w:ascii="仿宋_GB2312"/>
                <w:bCs/>
                <w:szCs w:val="28"/>
              </w:rPr>
            </w:pPr>
          </w:p>
        </w:tc>
        <w:tc>
          <w:tcPr>
            <w:tcW w:w="2160" w:type="dxa"/>
            <w:gridSpan w:val="2"/>
            <w:shd w:val="clear" w:color="auto" w:fill="auto"/>
          </w:tcPr>
          <w:p w:rsidR="009676AB" w:rsidRPr="00166350" w:rsidRDefault="009676AB" w:rsidP="006C2549">
            <w:pPr>
              <w:snapToGrid w:val="0"/>
              <w:spacing w:beforeLines="50" w:before="156" w:line="336" w:lineRule="auto"/>
              <w:ind w:right="6"/>
              <w:rPr>
                <w:rFonts w:ascii="仿宋_GB2312"/>
                <w:bCs/>
                <w:color w:val="000000"/>
                <w:szCs w:val="28"/>
              </w:rPr>
            </w:pPr>
          </w:p>
        </w:tc>
        <w:tc>
          <w:tcPr>
            <w:tcW w:w="1360" w:type="dxa"/>
            <w:gridSpan w:val="2"/>
            <w:shd w:val="clear" w:color="auto" w:fill="auto"/>
          </w:tcPr>
          <w:p w:rsidR="009676AB" w:rsidRPr="00166350" w:rsidRDefault="009676AB" w:rsidP="006C2549">
            <w:pPr>
              <w:snapToGrid w:val="0"/>
              <w:spacing w:beforeLines="50" w:before="156" w:line="336" w:lineRule="auto"/>
              <w:ind w:right="6"/>
              <w:rPr>
                <w:rFonts w:ascii="仿宋_GB2312"/>
                <w:bCs/>
                <w:color w:val="000000"/>
                <w:szCs w:val="28"/>
              </w:rPr>
            </w:pPr>
          </w:p>
        </w:tc>
        <w:tc>
          <w:tcPr>
            <w:tcW w:w="723" w:type="dxa"/>
            <w:shd w:val="clear" w:color="auto" w:fill="auto"/>
          </w:tcPr>
          <w:p w:rsidR="009676AB" w:rsidRPr="00166350" w:rsidRDefault="009676AB" w:rsidP="006C2549">
            <w:pPr>
              <w:snapToGrid w:val="0"/>
              <w:spacing w:beforeLines="50" w:before="156" w:line="336" w:lineRule="auto"/>
              <w:ind w:right="6"/>
              <w:rPr>
                <w:rFonts w:ascii="仿宋_GB2312"/>
                <w:bCs/>
                <w:color w:val="000000"/>
                <w:szCs w:val="28"/>
              </w:rPr>
            </w:pPr>
          </w:p>
        </w:tc>
        <w:tc>
          <w:tcPr>
            <w:tcW w:w="1876" w:type="dxa"/>
            <w:shd w:val="clear" w:color="auto" w:fill="auto"/>
          </w:tcPr>
          <w:p w:rsidR="009676AB" w:rsidRPr="00166350" w:rsidRDefault="009676AB" w:rsidP="006C2549">
            <w:pPr>
              <w:snapToGrid w:val="0"/>
              <w:spacing w:beforeLines="50" w:before="156" w:line="336" w:lineRule="auto"/>
              <w:ind w:right="6"/>
              <w:rPr>
                <w:rFonts w:ascii="仿宋_GB2312"/>
                <w:bCs/>
                <w:szCs w:val="28"/>
              </w:rPr>
            </w:pPr>
          </w:p>
        </w:tc>
        <w:tc>
          <w:tcPr>
            <w:tcW w:w="1184" w:type="dxa"/>
            <w:gridSpan w:val="3"/>
            <w:shd w:val="clear" w:color="auto" w:fill="auto"/>
          </w:tcPr>
          <w:p w:rsidR="009676AB" w:rsidRPr="00166350" w:rsidRDefault="009676AB" w:rsidP="006C2549">
            <w:pPr>
              <w:snapToGrid w:val="0"/>
              <w:spacing w:beforeLines="50" w:before="156" w:line="336" w:lineRule="auto"/>
              <w:ind w:right="6"/>
              <w:rPr>
                <w:rFonts w:ascii="仿宋_GB2312"/>
                <w:bCs/>
                <w:szCs w:val="28"/>
              </w:rPr>
            </w:pPr>
          </w:p>
        </w:tc>
        <w:tc>
          <w:tcPr>
            <w:tcW w:w="980" w:type="dxa"/>
            <w:shd w:val="clear" w:color="auto" w:fill="auto"/>
          </w:tcPr>
          <w:p w:rsidR="009676AB" w:rsidRPr="00166350" w:rsidRDefault="009676AB" w:rsidP="006C2549">
            <w:pPr>
              <w:snapToGrid w:val="0"/>
              <w:spacing w:beforeLines="50" w:before="156" w:line="336" w:lineRule="auto"/>
              <w:ind w:right="6"/>
              <w:rPr>
                <w:rFonts w:ascii="仿宋_GB2312"/>
                <w:bCs/>
                <w:szCs w:val="28"/>
              </w:rPr>
            </w:pPr>
          </w:p>
        </w:tc>
      </w:tr>
      <w:tr w:rsidR="009676AB" w:rsidRPr="00166350">
        <w:trPr>
          <w:trHeight w:val="711"/>
          <w:jc w:val="center"/>
        </w:trPr>
        <w:tc>
          <w:tcPr>
            <w:tcW w:w="845" w:type="dxa"/>
            <w:gridSpan w:val="2"/>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3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gridSpan w:val="3"/>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780"/>
          <w:jc w:val="center"/>
        </w:trPr>
        <w:tc>
          <w:tcPr>
            <w:tcW w:w="9128" w:type="dxa"/>
            <w:gridSpan w:val="12"/>
            <w:shd w:val="clear" w:color="auto" w:fill="auto"/>
            <w:vAlign w:val="center"/>
          </w:tcPr>
          <w:p w:rsidR="009676AB" w:rsidRPr="00166350" w:rsidRDefault="009676AB" w:rsidP="006C2549">
            <w:pPr>
              <w:snapToGrid w:val="0"/>
              <w:spacing w:beforeLines="50" w:before="156" w:line="336" w:lineRule="auto"/>
              <w:ind w:right="6"/>
              <w:rPr>
                <w:rFonts w:ascii="仿宋_GB2312"/>
                <w:b/>
                <w:bCs/>
                <w:color w:val="000000"/>
                <w:sz w:val="30"/>
                <w:szCs w:val="30"/>
              </w:rPr>
            </w:pPr>
            <w:r w:rsidRPr="00166350">
              <w:rPr>
                <w:rFonts w:ascii="仿宋_GB2312" w:hint="eastAsia"/>
                <w:bCs/>
                <w:color w:val="000000"/>
                <w:szCs w:val="28"/>
              </w:rPr>
              <w:t>２．获得主要科研学术奖励情况</w:t>
            </w:r>
            <w:r w:rsidR="00186A07" w:rsidRPr="00166350">
              <w:rPr>
                <w:rFonts w:ascii="仿宋_GB2312" w:hint="eastAsia"/>
                <w:bCs/>
                <w:color w:val="000000"/>
                <w:szCs w:val="28"/>
              </w:rPr>
              <w:t>(</w:t>
            </w:r>
            <w:r w:rsidR="00186A07" w:rsidRPr="00166350">
              <w:rPr>
                <w:rFonts w:hint="eastAsia"/>
                <w:bCs/>
                <w:color w:val="000000"/>
                <w:szCs w:val="28"/>
              </w:rPr>
              <w:t>限</w:t>
            </w:r>
            <w:r w:rsidR="00186A07" w:rsidRPr="00166350">
              <w:rPr>
                <w:rFonts w:hint="eastAsia"/>
                <w:bCs/>
                <w:color w:val="000000"/>
                <w:szCs w:val="28"/>
              </w:rPr>
              <w:t>5</w:t>
            </w:r>
            <w:r w:rsidR="00186A07" w:rsidRPr="00166350">
              <w:rPr>
                <w:rFonts w:hint="eastAsia"/>
                <w:bCs/>
                <w:color w:val="000000"/>
                <w:szCs w:val="28"/>
              </w:rPr>
              <w:t>项</w:t>
            </w:r>
            <w:r w:rsidR="00186A07" w:rsidRPr="00166350">
              <w:rPr>
                <w:rFonts w:hint="eastAsia"/>
                <w:bCs/>
                <w:color w:val="000000"/>
                <w:szCs w:val="28"/>
              </w:rPr>
              <w:t>)</w:t>
            </w:r>
          </w:p>
        </w:tc>
      </w:tr>
      <w:tr w:rsidR="009676AB" w:rsidRPr="00166350">
        <w:trPr>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序号</w:t>
            </w: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获奖项目名称</w:t>
            </w: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奖励名称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等级</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r w:rsidRPr="00166350">
              <w:rPr>
                <w:rFonts w:ascii="仿宋_GB2312" w:hint="eastAsia"/>
                <w:sz w:val="24"/>
              </w:rPr>
              <w:t>排序</w:t>
            </w: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获奖时间</w:t>
            </w:r>
          </w:p>
        </w:tc>
        <w:tc>
          <w:tcPr>
            <w:tcW w:w="980"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r w:rsidRPr="00166350">
              <w:rPr>
                <w:rFonts w:ascii="仿宋_GB2312" w:hint="eastAsia"/>
                <w:sz w:val="24"/>
              </w:rPr>
              <w:t>授予</w:t>
            </w:r>
          </w:p>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机构</w:t>
            </w:r>
          </w:p>
        </w:tc>
      </w:tr>
      <w:tr w:rsidR="009676AB" w:rsidRPr="00166350">
        <w:trPr>
          <w:trHeight w:val="685"/>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54"/>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78"/>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76"/>
          <w:jc w:val="center"/>
        </w:trPr>
        <w:tc>
          <w:tcPr>
            <w:tcW w:w="9128" w:type="dxa"/>
            <w:gridSpan w:val="12"/>
            <w:shd w:val="clear" w:color="auto" w:fill="auto"/>
          </w:tcPr>
          <w:p w:rsidR="009676AB" w:rsidRPr="00166350" w:rsidRDefault="009676AB" w:rsidP="006C2549">
            <w:pPr>
              <w:snapToGrid w:val="0"/>
              <w:spacing w:beforeLines="50" w:before="156" w:line="336" w:lineRule="auto"/>
              <w:ind w:right="6"/>
              <w:rPr>
                <w:rFonts w:ascii="仿宋_GB2312"/>
                <w:b/>
                <w:bCs/>
                <w:sz w:val="30"/>
                <w:szCs w:val="30"/>
              </w:rPr>
            </w:pPr>
            <w:r w:rsidRPr="00166350">
              <w:rPr>
                <w:rFonts w:ascii="仿宋_GB2312" w:hint="eastAsia"/>
                <w:bCs/>
                <w:szCs w:val="28"/>
              </w:rPr>
              <w:t>3．</w:t>
            </w:r>
            <w:r w:rsidRPr="00166350">
              <w:rPr>
                <w:rFonts w:ascii="仿宋_GB2312"/>
                <w:bCs/>
                <w:szCs w:val="28"/>
              </w:rPr>
              <w:t>代表性论文</w:t>
            </w:r>
            <w:r w:rsidRPr="00166350">
              <w:rPr>
                <w:rFonts w:ascii="仿宋_GB2312" w:hint="eastAsia"/>
                <w:bCs/>
                <w:szCs w:val="28"/>
              </w:rPr>
              <w:t>（“第一作者”或“通讯作者”的论文）</w:t>
            </w:r>
            <w:r w:rsidRPr="00166350">
              <w:rPr>
                <w:rFonts w:ascii="仿宋_GB2312"/>
                <w:bCs/>
                <w:szCs w:val="28"/>
              </w:rPr>
              <w:t>（</w:t>
            </w:r>
            <w:r w:rsidR="00186A07" w:rsidRPr="00166350">
              <w:rPr>
                <w:rFonts w:ascii="仿宋_GB2312" w:hint="eastAsia"/>
                <w:bCs/>
                <w:szCs w:val="28"/>
              </w:rPr>
              <w:t>限</w:t>
            </w:r>
            <w:r w:rsidRPr="00166350">
              <w:rPr>
                <w:rFonts w:ascii="仿宋_GB2312" w:hint="eastAsia"/>
                <w:bCs/>
                <w:szCs w:val="28"/>
              </w:rPr>
              <w:t>10篇</w:t>
            </w:r>
            <w:r w:rsidRPr="00166350">
              <w:rPr>
                <w:rFonts w:ascii="仿宋_GB2312"/>
                <w:bCs/>
                <w:szCs w:val="28"/>
              </w:rPr>
              <w:t>）</w:t>
            </w:r>
          </w:p>
        </w:tc>
      </w:tr>
      <w:tr w:rsidR="00747304" w:rsidRPr="00166350" w:rsidTr="00747304">
        <w:trPr>
          <w:trHeight w:val="600"/>
          <w:jc w:val="center"/>
        </w:trPr>
        <w:tc>
          <w:tcPr>
            <w:tcW w:w="763" w:type="dxa"/>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序号</w:t>
            </w:r>
          </w:p>
        </w:tc>
        <w:tc>
          <w:tcPr>
            <w:tcW w:w="1259"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论文题目</w:t>
            </w:r>
          </w:p>
        </w:tc>
        <w:tc>
          <w:tcPr>
            <w:tcW w:w="1806" w:type="dxa"/>
            <w:gridSpan w:val="2"/>
            <w:shd w:val="clear" w:color="auto" w:fill="auto"/>
            <w:vAlign w:val="center"/>
          </w:tcPr>
          <w:p w:rsidR="00747304" w:rsidRPr="00166350" w:rsidRDefault="00747304" w:rsidP="005A7062">
            <w:pPr>
              <w:snapToGrid w:val="0"/>
              <w:spacing w:line="336" w:lineRule="auto"/>
              <w:ind w:right="6"/>
              <w:jc w:val="center"/>
              <w:rPr>
                <w:rFonts w:ascii="仿宋_GB2312"/>
                <w:bCs/>
                <w:szCs w:val="28"/>
              </w:rPr>
            </w:pPr>
            <w:r w:rsidRPr="00166350">
              <w:rPr>
                <w:rFonts w:ascii="仿宋_GB2312" w:hint="eastAsia"/>
                <w:sz w:val="24"/>
              </w:rPr>
              <w:t>作者排序（</w:t>
            </w:r>
            <w:r w:rsidR="005A7062" w:rsidRPr="00166350">
              <w:rPr>
                <w:rFonts w:ascii="仿宋_GB2312" w:hint="eastAsia"/>
                <w:sz w:val="24"/>
              </w:rPr>
              <w:t>请填“第一作者”或“通讯作者”</w:t>
            </w:r>
            <w:r w:rsidRPr="00166350">
              <w:rPr>
                <w:rFonts w:ascii="仿宋_GB2312" w:hint="eastAsia"/>
                <w:sz w:val="24"/>
              </w:rPr>
              <w:t>）</w:t>
            </w:r>
          </w:p>
        </w:tc>
        <w:tc>
          <w:tcPr>
            <w:tcW w:w="1260"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期刊名称</w:t>
            </w:r>
          </w:p>
        </w:tc>
        <w:tc>
          <w:tcPr>
            <w:tcW w:w="1900" w:type="dxa"/>
            <w:gridSpan w:val="2"/>
            <w:shd w:val="clear" w:color="auto" w:fill="auto"/>
            <w:vAlign w:val="center"/>
          </w:tcPr>
          <w:p w:rsidR="009969B8" w:rsidRPr="00166350" w:rsidRDefault="00747304" w:rsidP="000C3074">
            <w:pPr>
              <w:snapToGrid w:val="0"/>
              <w:spacing w:line="336" w:lineRule="auto"/>
              <w:ind w:right="6"/>
              <w:jc w:val="center"/>
              <w:rPr>
                <w:sz w:val="24"/>
              </w:rPr>
            </w:pPr>
            <w:r w:rsidRPr="00166350">
              <w:rPr>
                <w:sz w:val="24"/>
              </w:rPr>
              <w:t>年份、卷期</w:t>
            </w:r>
          </w:p>
          <w:p w:rsidR="00747304" w:rsidRPr="00166350" w:rsidRDefault="00747304" w:rsidP="000C3074">
            <w:pPr>
              <w:snapToGrid w:val="0"/>
              <w:spacing w:line="336" w:lineRule="auto"/>
              <w:ind w:right="6"/>
              <w:jc w:val="center"/>
              <w:rPr>
                <w:rFonts w:ascii="仿宋_GB2312"/>
                <w:bCs/>
                <w:szCs w:val="28"/>
              </w:rPr>
            </w:pPr>
            <w:r w:rsidRPr="00166350">
              <w:rPr>
                <w:sz w:val="24"/>
              </w:rPr>
              <w:t>及页码</w:t>
            </w:r>
          </w:p>
        </w:tc>
        <w:tc>
          <w:tcPr>
            <w:tcW w:w="1120" w:type="dxa"/>
            <w:shd w:val="clear" w:color="auto" w:fill="auto"/>
            <w:vAlign w:val="center"/>
          </w:tcPr>
          <w:p w:rsidR="009969B8" w:rsidRPr="00166350" w:rsidRDefault="00747304" w:rsidP="000C3074">
            <w:pPr>
              <w:snapToGrid w:val="0"/>
              <w:spacing w:line="336" w:lineRule="auto"/>
              <w:ind w:right="6"/>
              <w:jc w:val="center"/>
              <w:rPr>
                <w:rFonts w:ascii="仿宋_GB2312"/>
                <w:sz w:val="24"/>
              </w:rPr>
            </w:pPr>
            <w:r w:rsidRPr="00166350">
              <w:rPr>
                <w:rFonts w:ascii="仿宋_GB2312" w:hint="eastAsia"/>
                <w:sz w:val="24"/>
              </w:rPr>
              <w:t>影响</w:t>
            </w:r>
          </w:p>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因子</w:t>
            </w:r>
          </w:p>
        </w:tc>
        <w:tc>
          <w:tcPr>
            <w:tcW w:w="1020"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SCI他引次数</w:t>
            </w:r>
          </w:p>
        </w:tc>
      </w:tr>
      <w:tr w:rsidR="00747304" w:rsidRPr="00166350" w:rsidTr="00747304">
        <w:trPr>
          <w:trHeight w:val="710"/>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r w:rsidR="00747304" w:rsidRPr="00166350" w:rsidTr="00747304">
        <w:trPr>
          <w:trHeight w:val="706"/>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r w:rsidR="00747304" w:rsidRPr="00166350" w:rsidTr="00747304">
        <w:trPr>
          <w:trHeight w:val="688"/>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bl>
    <w:p w:rsidR="009676AB" w:rsidRPr="00166350" w:rsidRDefault="009676AB" w:rsidP="009676AB">
      <w:r w:rsidRPr="00166350">
        <w:br w:type="page"/>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2160"/>
        <w:gridCol w:w="1360"/>
        <w:gridCol w:w="723"/>
        <w:gridCol w:w="1876"/>
        <w:gridCol w:w="1184"/>
        <w:gridCol w:w="980"/>
      </w:tblGrid>
      <w:tr w:rsidR="009676AB" w:rsidRPr="00166350">
        <w:trPr>
          <w:trHeight w:val="800"/>
          <w:jc w:val="center"/>
        </w:trPr>
        <w:tc>
          <w:tcPr>
            <w:tcW w:w="9128" w:type="dxa"/>
            <w:gridSpan w:val="7"/>
            <w:shd w:val="clear" w:color="auto" w:fill="auto"/>
          </w:tcPr>
          <w:p w:rsidR="009676AB" w:rsidRPr="00166350" w:rsidRDefault="009676AB" w:rsidP="006C2549">
            <w:pPr>
              <w:snapToGrid w:val="0"/>
              <w:spacing w:beforeLines="50" w:before="156" w:line="336" w:lineRule="auto"/>
              <w:ind w:right="6"/>
              <w:rPr>
                <w:rFonts w:ascii="仿宋_GB2312"/>
                <w:bCs/>
                <w:szCs w:val="28"/>
              </w:rPr>
            </w:pPr>
            <w:r w:rsidRPr="00166350">
              <w:rPr>
                <w:rFonts w:ascii="仿宋_GB2312" w:hint="eastAsia"/>
                <w:bCs/>
                <w:szCs w:val="28"/>
              </w:rPr>
              <w:t>4. 获得授权专利情况</w:t>
            </w:r>
            <w:r w:rsidR="00186A07" w:rsidRPr="00166350">
              <w:rPr>
                <w:rFonts w:ascii="仿宋_GB2312" w:hint="eastAsia"/>
                <w:bCs/>
                <w:color w:val="000000"/>
                <w:szCs w:val="28"/>
              </w:rPr>
              <w:t>（限5项）</w:t>
            </w:r>
          </w:p>
        </w:tc>
      </w:tr>
      <w:tr w:rsidR="009676AB" w:rsidRPr="00166350">
        <w:trPr>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序号</w:t>
            </w:r>
          </w:p>
        </w:tc>
        <w:tc>
          <w:tcPr>
            <w:tcW w:w="21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专利名称</w:t>
            </w:r>
          </w:p>
        </w:tc>
        <w:tc>
          <w:tcPr>
            <w:tcW w:w="13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授权号</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类别</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发明人或设计人排序</w:t>
            </w:r>
          </w:p>
        </w:tc>
        <w:tc>
          <w:tcPr>
            <w:tcW w:w="1184"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授权时间</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授权国别或组织</w:t>
            </w:r>
          </w:p>
        </w:tc>
      </w:tr>
      <w:tr w:rsidR="009676AB" w:rsidRPr="00166350">
        <w:trPr>
          <w:trHeight w:val="804"/>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4"/>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2"/>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jc w:val="center"/>
        </w:trPr>
        <w:tc>
          <w:tcPr>
            <w:tcW w:w="9128" w:type="dxa"/>
            <w:gridSpan w:val="7"/>
            <w:shd w:val="clear" w:color="auto" w:fill="auto"/>
          </w:tcPr>
          <w:p w:rsidR="009676AB" w:rsidRPr="00166350" w:rsidRDefault="009676AB" w:rsidP="006C2549">
            <w:pPr>
              <w:snapToGrid w:val="0"/>
              <w:spacing w:beforeLines="50" w:before="156" w:line="336" w:lineRule="auto"/>
              <w:ind w:right="6"/>
              <w:rPr>
                <w:rFonts w:ascii="仿宋_GB2312"/>
                <w:b/>
                <w:bCs/>
                <w:sz w:val="30"/>
                <w:szCs w:val="30"/>
              </w:rPr>
            </w:pPr>
            <w:r w:rsidRPr="00166350">
              <w:rPr>
                <w:rFonts w:ascii="仿宋_GB2312" w:hint="eastAsia"/>
                <w:bCs/>
                <w:szCs w:val="28"/>
              </w:rPr>
              <w:t>5．在重要国际学术会议报告情况</w:t>
            </w:r>
            <w:r w:rsidR="00186A07" w:rsidRPr="00166350">
              <w:rPr>
                <w:rFonts w:ascii="仿宋_GB2312" w:hint="eastAsia"/>
                <w:bCs/>
                <w:szCs w:val="28"/>
              </w:rPr>
              <w:t>（限5项）</w:t>
            </w:r>
          </w:p>
        </w:tc>
      </w:tr>
      <w:tr w:rsidR="009676AB" w:rsidRPr="00166350">
        <w:trPr>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21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报告名称</w:t>
            </w:r>
          </w:p>
        </w:tc>
        <w:tc>
          <w:tcPr>
            <w:tcW w:w="13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会议名称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主办方</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时间</w:t>
            </w:r>
          </w:p>
        </w:tc>
        <w:tc>
          <w:tcPr>
            <w:tcW w:w="1184"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地点</w:t>
            </w:r>
          </w:p>
        </w:tc>
        <w:tc>
          <w:tcPr>
            <w:tcW w:w="980" w:type="dxa"/>
            <w:shd w:val="clear" w:color="auto" w:fill="auto"/>
            <w:vAlign w:val="center"/>
          </w:tcPr>
          <w:p w:rsidR="009676AB" w:rsidRPr="00166350" w:rsidRDefault="009676AB" w:rsidP="000C3074">
            <w:pPr>
              <w:snapToGrid w:val="0"/>
              <w:spacing w:line="360" w:lineRule="exact"/>
              <w:ind w:right="6"/>
              <w:jc w:val="center"/>
              <w:rPr>
                <w:rFonts w:ascii="仿宋_GB2312"/>
                <w:bCs/>
                <w:sz w:val="24"/>
              </w:rPr>
            </w:pPr>
            <w:r w:rsidRPr="00166350">
              <w:rPr>
                <w:rFonts w:ascii="仿宋_GB2312" w:hint="eastAsia"/>
                <w:bCs/>
                <w:sz w:val="24"/>
              </w:rPr>
              <w:t>报告</w:t>
            </w:r>
          </w:p>
          <w:p w:rsidR="009676AB" w:rsidRPr="00166350" w:rsidRDefault="009676AB" w:rsidP="000C3074">
            <w:pPr>
              <w:snapToGrid w:val="0"/>
              <w:spacing w:line="360" w:lineRule="exact"/>
              <w:ind w:right="6"/>
              <w:jc w:val="center"/>
              <w:rPr>
                <w:rFonts w:ascii="仿宋_GB2312"/>
                <w:sz w:val="24"/>
              </w:rPr>
            </w:pPr>
            <w:r w:rsidRPr="00166350">
              <w:rPr>
                <w:rFonts w:ascii="仿宋_GB2312" w:hint="eastAsia"/>
                <w:bCs/>
                <w:sz w:val="24"/>
              </w:rPr>
              <w:t>类别</w:t>
            </w:r>
          </w:p>
        </w:tc>
      </w:tr>
      <w:tr w:rsidR="009676AB" w:rsidRPr="00166350">
        <w:trPr>
          <w:trHeight w:val="848"/>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32"/>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4"/>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600"/>
          <w:jc w:val="center"/>
        </w:trPr>
        <w:tc>
          <w:tcPr>
            <w:tcW w:w="9128" w:type="dxa"/>
            <w:gridSpan w:val="7"/>
            <w:shd w:val="clear" w:color="auto" w:fill="auto"/>
            <w:vAlign w:val="center"/>
          </w:tcPr>
          <w:p w:rsidR="009676AB" w:rsidRPr="00166350" w:rsidRDefault="009676AB" w:rsidP="006C2549">
            <w:pPr>
              <w:snapToGrid w:val="0"/>
              <w:spacing w:beforeLines="50" w:before="156" w:line="336" w:lineRule="auto"/>
              <w:ind w:right="6"/>
              <w:rPr>
                <w:rFonts w:ascii="仿宋_GB2312"/>
                <w:bCs/>
                <w:szCs w:val="28"/>
              </w:rPr>
            </w:pPr>
            <w:r w:rsidRPr="00166350">
              <w:rPr>
                <w:rFonts w:ascii="仿宋_GB2312" w:hint="eastAsia"/>
                <w:bCs/>
                <w:szCs w:val="28"/>
              </w:rPr>
              <w:t>6．重要专著情况（</w:t>
            </w:r>
            <w:r w:rsidR="00186A07" w:rsidRPr="00166350">
              <w:rPr>
                <w:rFonts w:ascii="仿宋_GB2312" w:hint="eastAsia"/>
                <w:bCs/>
                <w:szCs w:val="28"/>
              </w:rPr>
              <w:t>限</w:t>
            </w:r>
            <w:r w:rsidRPr="00166350">
              <w:rPr>
                <w:rFonts w:ascii="仿宋_GB2312" w:hint="eastAsia"/>
                <w:bCs/>
                <w:szCs w:val="28"/>
              </w:rPr>
              <w:t>5项）</w:t>
            </w:r>
          </w:p>
        </w:tc>
      </w:tr>
      <w:tr w:rsidR="009676AB" w:rsidRPr="00166350">
        <w:trPr>
          <w:trHeight w:val="600"/>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352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专著名称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出版社</w:t>
            </w:r>
          </w:p>
        </w:tc>
        <w:tc>
          <w:tcPr>
            <w:tcW w:w="30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发行国家和地区</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年份</w:t>
            </w:r>
          </w:p>
        </w:tc>
      </w:tr>
      <w:tr w:rsidR="009676AB" w:rsidRPr="00166350">
        <w:trPr>
          <w:trHeight w:val="850"/>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52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06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34"/>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52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06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bl>
    <w:p w:rsidR="0095402C" w:rsidRPr="00166350" w:rsidRDefault="0095402C" w:rsidP="00AE62C6">
      <w:pPr>
        <w:snapToGrid w:val="0"/>
        <w:spacing w:line="336" w:lineRule="auto"/>
        <w:ind w:right="6"/>
        <w:rPr>
          <w:rFonts w:ascii="仿宋_GB2312"/>
          <w:b/>
          <w:bCs/>
          <w:sz w:val="30"/>
          <w:szCs w:val="30"/>
        </w:rPr>
      </w:pPr>
    </w:p>
    <w:p w:rsidR="00711E2B" w:rsidRDefault="00711E2B">
      <w:pPr>
        <w:spacing w:line="360" w:lineRule="exact"/>
        <w:rPr>
          <w:b/>
          <w:color w:val="000000"/>
        </w:rPr>
      </w:pPr>
    </w:p>
    <w:p w:rsidR="00711E2B" w:rsidRDefault="00711E2B">
      <w:pPr>
        <w:spacing w:line="360" w:lineRule="exact"/>
        <w:rPr>
          <w:ins w:id="1" w:author="Administrator" w:date="2014-09-05T14:54:00Z"/>
          <w:b/>
          <w:color w:val="000000"/>
        </w:rPr>
      </w:pPr>
    </w:p>
    <w:p w:rsidR="00DB79FD" w:rsidRDefault="00DB79FD">
      <w:pPr>
        <w:spacing w:line="360" w:lineRule="exact"/>
        <w:rPr>
          <w:b/>
          <w:color w:val="000000"/>
        </w:rPr>
      </w:pPr>
    </w:p>
    <w:p w:rsidR="00AE62C6" w:rsidRPr="00166350" w:rsidRDefault="002071AF" w:rsidP="00AE62C6">
      <w:pPr>
        <w:snapToGrid w:val="0"/>
        <w:spacing w:line="336" w:lineRule="auto"/>
        <w:ind w:right="6"/>
        <w:rPr>
          <w:rFonts w:ascii="仿宋_GB2312"/>
          <w:b/>
          <w:bCs/>
          <w:sz w:val="30"/>
          <w:szCs w:val="30"/>
        </w:rPr>
      </w:pPr>
      <w:r w:rsidRPr="00166350">
        <w:rPr>
          <w:rFonts w:ascii="仿宋_GB2312" w:hint="eastAsia"/>
          <w:b/>
          <w:bCs/>
          <w:sz w:val="30"/>
          <w:szCs w:val="30"/>
        </w:rPr>
        <w:t>三</w:t>
      </w:r>
      <w:r w:rsidR="00AE62C6" w:rsidRPr="00166350">
        <w:rPr>
          <w:rFonts w:ascii="仿宋_GB2312" w:hint="eastAsia"/>
          <w:b/>
          <w:bCs/>
          <w:sz w:val="30"/>
          <w:szCs w:val="30"/>
        </w:rPr>
        <w:t>、自我综合评价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AE62C6" w:rsidRPr="00166350" w:rsidTr="00DB79FD">
        <w:trPr>
          <w:trHeight w:val="13334"/>
        </w:trPr>
        <w:tc>
          <w:tcPr>
            <w:tcW w:w="9464" w:type="dxa"/>
            <w:shd w:val="clear" w:color="auto" w:fill="auto"/>
          </w:tcPr>
          <w:p w:rsidR="00AE62C6" w:rsidRPr="00166350" w:rsidRDefault="00AE62C6" w:rsidP="000C3074">
            <w:pPr>
              <w:ind w:right="6"/>
              <w:rPr>
                <w:rFonts w:ascii="仿宋_GB2312"/>
                <w:color w:val="000000"/>
                <w:szCs w:val="28"/>
              </w:rPr>
            </w:pPr>
            <w:r w:rsidRPr="00166350">
              <w:rPr>
                <w:rFonts w:ascii="仿宋_GB2312" w:hint="eastAsia"/>
                <w:color w:val="000000"/>
                <w:szCs w:val="28"/>
              </w:rPr>
              <w:t>主要包括研究能力和学术水平、对所属科学技术领域和相关产业影响等方面的情况。（1000字以内）</w:t>
            </w: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tc>
      </w:tr>
    </w:tbl>
    <w:p w:rsidR="00A76241" w:rsidRPr="00166350" w:rsidRDefault="00A76241" w:rsidP="0033148B">
      <w:pPr>
        <w:spacing w:line="400" w:lineRule="exact"/>
        <w:rPr>
          <w:rFonts w:ascii="仿宋_GB2312"/>
          <w:b/>
          <w:szCs w:val="21"/>
        </w:rPr>
      </w:pPr>
    </w:p>
    <w:p w:rsidR="00AE62C6" w:rsidRPr="00166350" w:rsidRDefault="002071AF" w:rsidP="00AE62C6">
      <w:pPr>
        <w:snapToGrid w:val="0"/>
        <w:spacing w:line="336" w:lineRule="auto"/>
        <w:ind w:right="6"/>
        <w:rPr>
          <w:rFonts w:ascii="仿宋_GB2312"/>
          <w:b/>
          <w:bCs/>
          <w:sz w:val="30"/>
          <w:szCs w:val="30"/>
        </w:rPr>
      </w:pPr>
      <w:r w:rsidRPr="00166350">
        <w:rPr>
          <w:rFonts w:ascii="仿宋_GB2312" w:hint="eastAsia"/>
          <w:b/>
          <w:bCs/>
          <w:sz w:val="30"/>
          <w:szCs w:val="30"/>
        </w:rPr>
        <w:t>四</w:t>
      </w:r>
      <w:r w:rsidR="00AE62C6" w:rsidRPr="00166350">
        <w:rPr>
          <w:rFonts w:ascii="仿宋_GB2312" w:hint="eastAsia"/>
          <w:b/>
          <w:bCs/>
          <w:sz w:val="30"/>
          <w:szCs w:val="30"/>
        </w:rPr>
        <w:t>、拟开展研究项目情况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E62C6" w:rsidRPr="00166350" w:rsidTr="00FB070E">
        <w:trPr>
          <w:trHeight w:val="2482"/>
        </w:trPr>
        <w:tc>
          <w:tcPr>
            <w:tcW w:w="9606" w:type="dxa"/>
            <w:shd w:val="clear" w:color="auto" w:fill="auto"/>
          </w:tcPr>
          <w:p w:rsidR="00AE62C6" w:rsidRPr="00166350" w:rsidRDefault="00AE62C6" w:rsidP="00F87853">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color w:val="000000"/>
                <w:kern w:val="2"/>
                <w:sz w:val="28"/>
                <w:szCs w:val="28"/>
              </w:rPr>
              <w:t>（一）项目概述</w:t>
            </w:r>
            <w:r w:rsidRPr="00166350">
              <w:rPr>
                <w:rFonts w:ascii="仿宋_GB2312" w:eastAsia="仿宋_GB2312" w:hAnsi="Times New Roman" w:cs="Times New Roman" w:hint="eastAsia"/>
                <w:color w:val="000000"/>
                <w:kern w:val="2"/>
              </w:rPr>
              <w:t>（包括拟开展的研究在国际同领域所处的地位；研究主要内容及创新点；开展的研究对提升我国相关领域科技创新能力和发展战略性新兴产业等的重要意义</w:t>
            </w:r>
            <w:r w:rsidR="00615C3A" w:rsidRPr="00166350">
              <w:rPr>
                <w:rFonts w:ascii="仿宋_GB2312" w:eastAsia="仿宋_GB2312" w:hAnsi="Times New Roman" w:cs="Times New Roman" w:hint="eastAsia"/>
                <w:color w:val="000000"/>
                <w:kern w:val="2"/>
              </w:rPr>
              <w:t>，</w:t>
            </w:r>
            <w:r w:rsidR="00B21164" w:rsidRPr="00166350">
              <w:rPr>
                <w:rFonts w:ascii="仿宋_GB2312" w:eastAsia="仿宋_GB2312" w:hAnsi="Times New Roman" w:cs="Times New Roman" w:hint="eastAsia"/>
                <w:color w:val="000000"/>
                <w:kern w:val="2"/>
              </w:rPr>
              <w:t>限</w:t>
            </w:r>
            <w:r w:rsidR="007F72A2" w:rsidRPr="00166350">
              <w:rPr>
                <w:rFonts w:ascii="仿宋_GB2312" w:eastAsia="仿宋_GB2312" w:hAnsi="Times New Roman" w:cs="Times New Roman" w:hint="eastAsia"/>
                <w:color w:val="000000"/>
                <w:kern w:val="2"/>
              </w:rPr>
              <w:t>1500</w:t>
            </w:r>
            <w:r w:rsidR="00B21164" w:rsidRPr="00166350">
              <w:rPr>
                <w:rFonts w:ascii="仿宋_GB2312" w:eastAsia="仿宋_GB2312" w:hAnsi="Times New Roman" w:cs="Times New Roman" w:hint="eastAsia"/>
                <w:color w:val="000000"/>
                <w:kern w:val="2"/>
              </w:rPr>
              <w:t>字）</w:t>
            </w:r>
          </w:p>
          <w:p w:rsidR="00AE62C6" w:rsidRPr="00166350" w:rsidRDefault="00AE62C6" w:rsidP="000C3074">
            <w:pPr>
              <w:ind w:right="6"/>
              <w:rPr>
                <w:rFonts w:ascii="仿宋_GB2312"/>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Default="0062311E" w:rsidP="009969B8">
            <w:pPr>
              <w:pStyle w:val="af0"/>
              <w:spacing w:before="0" w:beforeAutospacing="0" w:after="0" w:afterAutospacing="0"/>
              <w:rPr>
                <w:rFonts w:ascii="仿宋_GB2312"/>
                <w:b/>
                <w:color w:val="000000"/>
                <w:szCs w:val="28"/>
              </w:rPr>
            </w:pPr>
          </w:p>
          <w:p w:rsidR="00FB070E" w:rsidRDefault="00FB070E" w:rsidP="009969B8">
            <w:pPr>
              <w:pStyle w:val="af0"/>
              <w:spacing w:before="0" w:beforeAutospacing="0" w:after="0" w:afterAutospacing="0"/>
              <w:rPr>
                <w:rFonts w:ascii="仿宋_GB2312"/>
                <w:b/>
                <w:color w:val="000000"/>
                <w:szCs w:val="28"/>
              </w:rPr>
            </w:pPr>
          </w:p>
          <w:p w:rsidR="00FB070E" w:rsidRDefault="00FB070E" w:rsidP="009969B8">
            <w:pPr>
              <w:pStyle w:val="af0"/>
              <w:spacing w:before="0" w:beforeAutospacing="0" w:after="0" w:afterAutospacing="0"/>
              <w:rPr>
                <w:rFonts w:ascii="仿宋_GB2312"/>
                <w:b/>
                <w:color w:val="000000"/>
                <w:szCs w:val="28"/>
              </w:rPr>
            </w:pPr>
          </w:p>
          <w:p w:rsidR="00FB070E" w:rsidRPr="00166350" w:rsidRDefault="00FB070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8D3F41" w:rsidRPr="00166350" w:rsidRDefault="007F72A2" w:rsidP="00773A1B">
            <w:pPr>
              <w:pStyle w:val="af0"/>
              <w:spacing w:before="0" w:beforeAutospacing="0" w:after="0" w:afterAutospacing="0"/>
              <w:rPr>
                <w:rFonts w:ascii="仿宋_GB2312" w:eastAsia="仿宋_GB2312" w:hAnsi="Times New Roman" w:cs="Times New Roman"/>
                <w:b/>
                <w:color w:val="000000"/>
                <w:kern w:val="2"/>
                <w:sz w:val="28"/>
                <w:szCs w:val="28"/>
              </w:rPr>
            </w:pPr>
            <w:r w:rsidRPr="00166350">
              <w:rPr>
                <w:rFonts w:ascii="仿宋_GB2312" w:hint="eastAsia"/>
                <w:b/>
                <w:color w:val="000000"/>
                <w:szCs w:val="28"/>
              </w:rPr>
              <w:t>（</w:t>
            </w:r>
            <w:r w:rsidRPr="00166350">
              <w:rPr>
                <w:rFonts w:ascii="仿宋_GB2312" w:eastAsia="仿宋_GB2312" w:hAnsi="Times New Roman" w:cs="Times New Roman" w:hint="eastAsia"/>
                <w:b/>
                <w:color w:val="000000"/>
                <w:kern w:val="2"/>
                <w:sz w:val="28"/>
                <w:szCs w:val="28"/>
              </w:rPr>
              <w:t>二）团队建设</w:t>
            </w:r>
          </w:p>
          <w:p w:rsidR="008D3F41" w:rsidRPr="00166350" w:rsidRDefault="003979A7" w:rsidP="00773A1B">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1.</w:t>
            </w:r>
            <w:r w:rsidR="008D3F41" w:rsidRPr="00166350">
              <w:rPr>
                <w:rFonts w:ascii="仿宋_GB2312" w:eastAsia="仿宋_GB2312" w:hAnsi="Times New Roman" w:cs="Times New Roman" w:hint="eastAsia"/>
                <w:b/>
                <w:bCs/>
                <w:color w:val="000000"/>
                <w:kern w:val="2"/>
                <w:sz w:val="28"/>
                <w:szCs w:val="28"/>
              </w:rPr>
              <w:t>团队建设总体概述</w:t>
            </w:r>
            <w:r w:rsidR="008D3F41" w:rsidRPr="00166350">
              <w:rPr>
                <w:rFonts w:ascii="仿宋_GB2312" w:eastAsia="仿宋_GB2312" w:hAnsi="Times New Roman" w:cs="Times New Roman" w:hint="eastAsia"/>
                <w:color w:val="000000"/>
                <w:kern w:val="2"/>
              </w:rPr>
              <w:t>（包括以往人才培养、现有团队人才结构、年龄分布、梯队配置、团队主要骨干相关情况等，限800字）</w:t>
            </w:r>
          </w:p>
          <w:p w:rsidR="00FC41A9" w:rsidRPr="00166350" w:rsidRDefault="00FC41A9"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tc>
      </w:tr>
      <w:tr w:rsidR="002071AF" w:rsidRPr="00166350" w:rsidTr="00FB070E">
        <w:tc>
          <w:tcPr>
            <w:tcW w:w="9606" w:type="dxa"/>
            <w:shd w:val="clear" w:color="auto" w:fill="auto"/>
          </w:tcPr>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2．项目第二责任人个人简介</w:t>
            </w:r>
            <w:r w:rsidRPr="00166350">
              <w:rPr>
                <w:rFonts w:ascii="仿宋_GB2312" w:eastAsia="仿宋_GB2312" w:hAnsi="Times New Roman" w:cs="Times New Roman" w:hint="eastAsia"/>
                <w:color w:val="000000"/>
                <w:kern w:val="2"/>
              </w:rPr>
              <w:t>（包括学习工作经历、近5年主要科研情况等，限800字）</w:t>
            </w: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F87853">
            <w:pPr>
              <w:pStyle w:val="af0"/>
              <w:spacing w:before="0" w:beforeAutospacing="0" w:after="0" w:afterAutospacing="0"/>
              <w:rPr>
                <w:rFonts w:ascii="仿宋_GB2312" w:eastAsia="仿宋_GB2312" w:hAnsi="Times New Roman" w:cs="Times New Roman"/>
                <w:b/>
                <w:color w:val="000000"/>
                <w:kern w:val="2"/>
                <w:sz w:val="28"/>
                <w:szCs w:val="28"/>
              </w:rPr>
            </w:pPr>
          </w:p>
        </w:tc>
      </w:tr>
      <w:tr w:rsidR="002071AF" w:rsidRPr="00166350" w:rsidTr="00FB070E">
        <w:tc>
          <w:tcPr>
            <w:tcW w:w="9606" w:type="dxa"/>
            <w:shd w:val="clear" w:color="auto" w:fill="auto"/>
          </w:tcPr>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3.项目责任人对第二责任人的培养计划和3年后培养目标及考核指标</w:t>
            </w:r>
            <w:r w:rsidRPr="00166350">
              <w:rPr>
                <w:rFonts w:ascii="仿宋_GB2312" w:eastAsia="仿宋_GB2312" w:hAnsi="Times New Roman" w:cs="Times New Roman" w:hint="eastAsia"/>
                <w:color w:val="000000"/>
                <w:kern w:val="2"/>
              </w:rPr>
              <w:t>（限800字）</w:t>
            </w: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b/>
                <w:bCs/>
                <w:color w:val="000000"/>
                <w:kern w:val="2"/>
                <w:sz w:val="28"/>
                <w:szCs w:val="28"/>
              </w:rPr>
            </w:pPr>
          </w:p>
        </w:tc>
      </w:tr>
      <w:tr w:rsidR="002071AF" w:rsidRPr="00166350" w:rsidTr="00FB070E">
        <w:tc>
          <w:tcPr>
            <w:tcW w:w="9606" w:type="dxa"/>
            <w:shd w:val="clear" w:color="auto" w:fill="auto"/>
          </w:tcPr>
          <w:p w:rsidR="002071AF" w:rsidRPr="00166350" w:rsidRDefault="002071AF" w:rsidP="002071AF">
            <w:pPr>
              <w:snapToGrid w:val="0"/>
              <w:spacing w:line="336" w:lineRule="auto"/>
              <w:ind w:right="6"/>
              <w:rPr>
                <w:rFonts w:ascii="仿宋_GB2312"/>
                <w:color w:val="000000"/>
                <w:sz w:val="24"/>
              </w:rPr>
            </w:pPr>
            <w:r w:rsidRPr="00166350">
              <w:rPr>
                <w:rFonts w:ascii="仿宋_GB2312" w:hint="eastAsia"/>
                <w:b/>
                <w:bCs/>
                <w:szCs w:val="28"/>
              </w:rPr>
              <w:t>（三）现有基础</w:t>
            </w:r>
            <w:r w:rsidRPr="00166350">
              <w:rPr>
                <w:rFonts w:ascii="仿宋_GB2312" w:hint="eastAsia"/>
                <w:color w:val="000000"/>
                <w:sz w:val="24"/>
              </w:rPr>
              <w:t>（包括近五年相关研究方向的科研产出及成果转化应用情况；  现有的工作条件及资源开放共享情况等，限1000字）</w:t>
            </w: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b/>
                <w:bCs/>
                <w:sz w:val="24"/>
              </w:rPr>
            </w:pPr>
          </w:p>
          <w:p w:rsidR="002071AF" w:rsidRPr="00166350" w:rsidRDefault="002071AF" w:rsidP="002071AF">
            <w:pPr>
              <w:pStyle w:val="af0"/>
              <w:spacing w:before="0" w:beforeAutospacing="0" w:after="0" w:afterAutospacing="0"/>
              <w:rPr>
                <w:rFonts w:ascii="仿宋_GB2312" w:eastAsia="仿宋_GB2312" w:hAnsi="Times New Roman" w:cs="Times New Roman"/>
                <w:b/>
                <w:bCs/>
                <w:color w:val="000000"/>
                <w:kern w:val="2"/>
                <w:sz w:val="28"/>
                <w:szCs w:val="28"/>
              </w:rPr>
            </w:pPr>
          </w:p>
        </w:tc>
      </w:tr>
    </w:tbl>
    <w:p w:rsidR="00A76241" w:rsidRPr="00166350" w:rsidRDefault="002071AF" w:rsidP="0033148B">
      <w:pPr>
        <w:spacing w:line="400" w:lineRule="exact"/>
        <w:rPr>
          <w:rFonts w:ascii="仿宋_GB2312"/>
          <w:b/>
          <w:bCs/>
          <w:sz w:val="30"/>
          <w:szCs w:val="30"/>
        </w:rPr>
      </w:pPr>
      <w:r w:rsidRPr="00166350">
        <w:rPr>
          <w:rFonts w:ascii="仿宋_GB2312" w:hint="eastAsia"/>
          <w:b/>
          <w:bCs/>
          <w:sz w:val="30"/>
          <w:szCs w:val="30"/>
        </w:rPr>
        <w:t>五</w:t>
      </w:r>
      <w:r w:rsidR="00B13C5F" w:rsidRPr="00166350">
        <w:rPr>
          <w:rFonts w:ascii="仿宋_GB2312" w:hint="eastAsia"/>
          <w:b/>
          <w:bCs/>
          <w:sz w:val="30"/>
          <w:szCs w:val="30"/>
        </w:rPr>
        <w:t>、附件</w:t>
      </w:r>
    </w:p>
    <w:tbl>
      <w:tblPr>
        <w:tblW w:w="9482" w:type="dxa"/>
        <w:jc w:val="cente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82"/>
      </w:tblGrid>
      <w:tr w:rsidR="000914FC" w:rsidRPr="00166350" w:rsidTr="00FB070E">
        <w:trPr>
          <w:trHeight w:val="331"/>
          <w:jc w:val="center"/>
        </w:trPr>
        <w:tc>
          <w:tcPr>
            <w:tcW w:w="9482" w:type="dxa"/>
            <w:shd w:val="clear" w:color="auto" w:fill="auto"/>
          </w:tcPr>
          <w:p w:rsidR="003979A7" w:rsidRPr="00166350" w:rsidRDefault="003979A7" w:rsidP="000C3074">
            <w:pPr>
              <w:spacing w:line="300" w:lineRule="exact"/>
              <w:ind w:firstLineChars="150" w:firstLine="360"/>
              <w:outlineLvl w:val="0"/>
              <w:rPr>
                <w:sz w:val="24"/>
              </w:rPr>
            </w:pPr>
            <w:r w:rsidRPr="00166350">
              <w:rPr>
                <w:rFonts w:hint="eastAsia"/>
                <w:sz w:val="24"/>
              </w:rPr>
              <w:t>项目</w:t>
            </w:r>
            <w:r w:rsidR="00786AA2" w:rsidRPr="00166350">
              <w:rPr>
                <w:rFonts w:hint="eastAsia"/>
                <w:sz w:val="24"/>
              </w:rPr>
              <w:t>责任</w:t>
            </w:r>
            <w:r w:rsidRPr="00166350">
              <w:rPr>
                <w:rFonts w:hint="eastAsia"/>
                <w:sz w:val="24"/>
              </w:rPr>
              <w:t>人相关附件：</w:t>
            </w:r>
            <w:r w:rsidR="000914FC" w:rsidRPr="00166350">
              <w:rPr>
                <w:rFonts w:hint="eastAsia"/>
                <w:sz w:val="24"/>
              </w:rPr>
              <w:t>主持项目批准文件、奖励荣誉证书、著作封面、文章首页、专利证书等证明文件电子文本上传，纸质文件除以上完整文件外还需附申请人身份证件（身份证、军官证、居住证等）、工作聘任合同及延聘承诺、最高学历（学位）证书、职称证书、博导资格批准文件等个人和单位信息资料</w:t>
            </w:r>
            <w:r w:rsidRPr="00166350">
              <w:rPr>
                <w:rFonts w:hint="eastAsia"/>
                <w:sz w:val="24"/>
              </w:rPr>
              <w:t>。</w:t>
            </w:r>
          </w:p>
          <w:p w:rsidR="003979A7" w:rsidRPr="00166350" w:rsidRDefault="003979A7" w:rsidP="000C3074">
            <w:pPr>
              <w:spacing w:line="300" w:lineRule="exact"/>
              <w:ind w:firstLineChars="150" w:firstLine="360"/>
              <w:outlineLvl w:val="0"/>
              <w:rPr>
                <w:sz w:val="24"/>
              </w:rPr>
            </w:pPr>
            <w:r w:rsidRPr="00166350">
              <w:rPr>
                <w:rFonts w:hint="eastAsia"/>
                <w:sz w:val="24"/>
              </w:rPr>
              <w:t>第二</w:t>
            </w:r>
            <w:r w:rsidR="00786AA2" w:rsidRPr="00166350">
              <w:rPr>
                <w:rFonts w:hint="eastAsia"/>
                <w:sz w:val="24"/>
              </w:rPr>
              <w:t>责任</w:t>
            </w:r>
            <w:r w:rsidRPr="00166350">
              <w:rPr>
                <w:rFonts w:hint="eastAsia"/>
                <w:sz w:val="24"/>
              </w:rPr>
              <w:t>人相关附件：第二负责人身份证件（身份证、军官证、居住证等）、工作聘任合同及延聘承诺、最高学历（学位）证书、职称证书。</w:t>
            </w:r>
          </w:p>
          <w:p w:rsidR="00B13C5F" w:rsidRPr="00166350" w:rsidRDefault="000914FC" w:rsidP="003979A7">
            <w:pPr>
              <w:spacing w:line="300" w:lineRule="exact"/>
              <w:ind w:firstLineChars="150" w:firstLine="360"/>
              <w:outlineLvl w:val="0"/>
              <w:rPr>
                <w:sz w:val="24"/>
              </w:rPr>
            </w:pPr>
            <w:r w:rsidRPr="00166350">
              <w:rPr>
                <w:rFonts w:hint="eastAsia"/>
                <w:sz w:val="24"/>
              </w:rPr>
              <w:t>所附复印件须经所在单位验证并加盖公章。</w:t>
            </w:r>
          </w:p>
        </w:tc>
      </w:tr>
    </w:tbl>
    <w:p w:rsidR="00B13C5F" w:rsidRPr="00166350" w:rsidRDefault="002071AF" w:rsidP="00B13C5F">
      <w:pPr>
        <w:rPr>
          <w:rFonts w:hAnsi="宋体"/>
          <w:b/>
          <w:bCs/>
          <w:szCs w:val="21"/>
        </w:rPr>
      </w:pPr>
      <w:r w:rsidRPr="00166350">
        <w:rPr>
          <w:rFonts w:ascii="仿宋_GB2312" w:hint="eastAsia"/>
          <w:b/>
          <w:szCs w:val="21"/>
        </w:rPr>
        <w:t>六</w:t>
      </w:r>
      <w:r w:rsidR="00B13C5F" w:rsidRPr="00166350">
        <w:rPr>
          <w:rFonts w:ascii="仿宋_GB2312" w:hint="eastAsia"/>
          <w:b/>
          <w:szCs w:val="21"/>
        </w:rPr>
        <w:t>、</w:t>
      </w:r>
      <w:r w:rsidR="00FB070E">
        <w:rPr>
          <w:rFonts w:hAnsi="宋体" w:hint="eastAsia"/>
          <w:b/>
          <w:bCs/>
          <w:szCs w:val="21"/>
        </w:rPr>
        <w:t>承担</w:t>
      </w:r>
      <w:r w:rsidR="00B13C5F" w:rsidRPr="00166350">
        <w:rPr>
          <w:rFonts w:hAnsi="宋体" w:hint="eastAsia"/>
          <w:b/>
          <w:bCs/>
          <w:szCs w:val="21"/>
        </w:rPr>
        <w:t>单位意见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B13C5F" w:rsidRPr="00166350" w:rsidTr="00FB070E">
        <w:tc>
          <w:tcPr>
            <w:tcW w:w="9606" w:type="dxa"/>
          </w:tcPr>
          <w:p w:rsidR="00B13C5F" w:rsidRPr="00166350" w:rsidRDefault="00FB070E" w:rsidP="001F474D">
            <w:pPr>
              <w:spacing w:line="400" w:lineRule="exact"/>
              <w:rPr>
                <w:rFonts w:ascii="仿宋_GB2312"/>
                <w:b/>
                <w:szCs w:val="21"/>
              </w:rPr>
            </w:pPr>
            <w:r>
              <w:rPr>
                <w:rFonts w:hint="eastAsia"/>
                <w:sz w:val="24"/>
              </w:rPr>
              <w:t>承担</w:t>
            </w:r>
            <w:r w:rsidR="00B13C5F" w:rsidRPr="00166350">
              <w:rPr>
                <w:rFonts w:hint="eastAsia"/>
                <w:sz w:val="24"/>
              </w:rPr>
              <w:t>单位技术负责人和行政领导对项目人员配备及</w:t>
            </w:r>
            <w:r>
              <w:rPr>
                <w:rFonts w:hint="eastAsia"/>
                <w:sz w:val="24"/>
              </w:rPr>
              <w:t>承担</w:t>
            </w:r>
            <w:r w:rsidR="00B13C5F" w:rsidRPr="00166350">
              <w:rPr>
                <w:rFonts w:hint="eastAsia"/>
                <w:sz w:val="24"/>
              </w:rPr>
              <w:t>单位条件保障、具体匹配经费数的承诺等进行审查并签字，盖单位公章。</w:t>
            </w: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tc>
      </w:tr>
    </w:tbl>
    <w:p w:rsidR="00B96007" w:rsidRPr="00166350" w:rsidRDefault="00B96007" w:rsidP="00142FBC">
      <w:pPr>
        <w:spacing w:line="400" w:lineRule="exact"/>
        <w:rPr>
          <w:rFonts w:ascii="隶书" w:eastAsia="隶书"/>
          <w:sz w:val="36"/>
          <w:szCs w:val="36"/>
        </w:rPr>
        <w:sectPr w:rsidR="00B96007" w:rsidRPr="00166350" w:rsidSect="00FB070E">
          <w:footerReference w:type="even" r:id="rId8"/>
          <w:footerReference w:type="default" r:id="rId9"/>
          <w:pgSz w:w="11906" w:h="16838"/>
          <w:pgMar w:top="1191" w:right="1191" w:bottom="1247" w:left="1191" w:header="851" w:footer="992" w:gutter="0"/>
          <w:cols w:space="425"/>
          <w:docGrid w:type="lines" w:linePitch="312"/>
        </w:sectPr>
      </w:pPr>
    </w:p>
    <w:p w:rsidR="0026682E" w:rsidRPr="00166350" w:rsidRDefault="0026682E" w:rsidP="0026682E">
      <w:pPr>
        <w:spacing w:line="360" w:lineRule="exact"/>
        <w:jc w:val="center"/>
        <w:rPr>
          <w:rFonts w:ascii="隶书" w:eastAsia="隶书"/>
          <w:sz w:val="36"/>
          <w:szCs w:val="36"/>
        </w:rPr>
      </w:pPr>
      <w:r w:rsidRPr="00166350">
        <w:rPr>
          <w:rFonts w:ascii="隶书" w:eastAsia="隶书" w:hint="eastAsia"/>
          <w:sz w:val="36"/>
          <w:szCs w:val="36"/>
        </w:rPr>
        <w:t>表1</w:t>
      </w:r>
      <w:r w:rsidRPr="00166350">
        <w:rPr>
          <w:rFonts w:ascii="隶书" w:eastAsia="隶书" w:hint="eastAsia"/>
          <w:sz w:val="36"/>
          <w:szCs w:val="36"/>
        </w:rPr>
        <w:tab/>
      </w:r>
      <w:r w:rsidRPr="00166350">
        <w:rPr>
          <w:rFonts w:ascii="隶书" w:eastAsia="隶书" w:hint="eastAsia"/>
          <w:sz w:val="36"/>
          <w:szCs w:val="36"/>
        </w:rPr>
        <w:tab/>
        <w:t xml:space="preserve">项  目  研  究  人  员 </w:t>
      </w:r>
      <w:r w:rsidR="00A92719" w:rsidRPr="00166350">
        <w:rPr>
          <w:rFonts w:ascii="隶书" w:eastAsia="隶书" w:hint="eastAsia"/>
          <w:sz w:val="36"/>
          <w:szCs w:val="36"/>
        </w:rPr>
        <w:t xml:space="preserve"> </w:t>
      </w:r>
      <w:r w:rsidRPr="00166350">
        <w:rPr>
          <w:rFonts w:ascii="隶书" w:eastAsia="隶书" w:hint="eastAsia"/>
          <w:sz w:val="36"/>
          <w:szCs w:val="36"/>
        </w:rPr>
        <w:t>表</w:t>
      </w:r>
    </w:p>
    <w:p w:rsidR="0026682E" w:rsidRPr="00166350" w:rsidRDefault="0026682E" w:rsidP="0026682E">
      <w:pPr>
        <w:tabs>
          <w:tab w:val="right" w:pos="13440"/>
        </w:tabs>
        <w:spacing w:line="360" w:lineRule="exact"/>
        <w:rPr>
          <w:sz w:val="24"/>
        </w:rPr>
      </w:pPr>
      <w:r w:rsidRPr="00166350">
        <w:rPr>
          <w:sz w:val="24"/>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0"/>
        <w:gridCol w:w="984"/>
        <w:gridCol w:w="1385"/>
        <w:gridCol w:w="2100"/>
        <w:gridCol w:w="1488"/>
        <w:gridCol w:w="1488"/>
        <w:gridCol w:w="1488"/>
        <w:gridCol w:w="2063"/>
        <w:gridCol w:w="1721"/>
      </w:tblGrid>
      <w:tr w:rsidR="00841CDA" w:rsidRPr="00166350" w:rsidTr="00E16959">
        <w:trPr>
          <w:cantSplit/>
          <w:trHeight w:val="1254"/>
          <w:jc w:val="center"/>
        </w:trPr>
        <w:tc>
          <w:tcPr>
            <w:tcW w:w="574" w:type="pct"/>
            <w:vAlign w:val="center"/>
          </w:tcPr>
          <w:p w:rsidR="00841CDA" w:rsidRPr="00166350" w:rsidRDefault="00841CDA" w:rsidP="00D41028">
            <w:pPr>
              <w:spacing w:line="360" w:lineRule="exact"/>
              <w:jc w:val="center"/>
              <w:rPr>
                <w:sz w:val="24"/>
              </w:rPr>
            </w:pPr>
          </w:p>
        </w:tc>
        <w:tc>
          <w:tcPr>
            <w:tcW w:w="342"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姓名</w:t>
            </w:r>
          </w:p>
        </w:tc>
        <w:tc>
          <w:tcPr>
            <w:tcW w:w="482"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证件类别</w:t>
            </w:r>
          </w:p>
        </w:tc>
        <w:tc>
          <w:tcPr>
            <w:tcW w:w="731"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证件号码</w:t>
            </w:r>
          </w:p>
        </w:tc>
        <w:tc>
          <w:tcPr>
            <w:tcW w:w="518"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性别</w:t>
            </w:r>
          </w:p>
        </w:tc>
        <w:tc>
          <w:tcPr>
            <w:tcW w:w="518"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出生日期</w:t>
            </w:r>
          </w:p>
        </w:tc>
        <w:tc>
          <w:tcPr>
            <w:tcW w:w="518"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现工作单位</w:t>
            </w:r>
          </w:p>
        </w:tc>
        <w:tc>
          <w:tcPr>
            <w:tcW w:w="718"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现专业技术职务</w:t>
            </w:r>
          </w:p>
        </w:tc>
        <w:tc>
          <w:tcPr>
            <w:tcW w:w="600"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签章</w:t>
            </w:r>
          </w:p>
        </w:tc>
      </w:tr>
      <w:tr w:rsidR="00841CDA" w:rsidRPr="00166350" w:rsidTr="00E16959">
        <w:trPr>
          <w:cantSplit/>
          <w:trHeight w:val="280"/>
          <w:jc w:val="center"/>
        </w:trPr>
        <w:tc>
          <w:tcPr>
            <w:tcW w:w="574" w:type="pct"/>
            <w:vAlign w:val="center"/>
          </w:tcPr>
          <w:p w:rsidR="00841CDA" w:rsidRPr="00166350" w:rsidRDefault="003979A7"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责任人</w:t>
            </w:r>
          </w:p>
        </w:tc>
        <w:tc>
          <w:tcPr>
            <w:tcW w:w="342" w:type="pct"/>
            <w:vAlign w:val="center"/>
          </w:tcPr>
          <w:p w:rsidR="00841CDA" w:rsidRPr="00166350" w:rsidRDefault="00841CDA" w:rsidP="001B046B">
            <w:pPr>
              <w:spacing w:line="360" w:lineRule="exact"/>
              <w:jc w:val="left"/>
              <w:rPr>
                <w:sz w:val="18"/>
                <w:szCs w:val="18"/>
              </w:rPr>
            </w:pPr>
          </w:p>
        </w:tc>
        <w:tc>
          <w:tcPr>
            <w:tcW w:w="482" w:type="pct"/>
          </w:tcPr>
          <w:p w:rsidR="00841CDA" w:rsidRPr="00166350" w:rsidRDefault="00841CDA" w:rsidP="001B046B">
            <w:pPr>
              <w:spacing w:line="360" w:lineRule="exact"/>
              <w:jc w:val="left"/>
              <w:rPr>
                <w:sz w:val="18"/>
                <w:szCs w:val="18"/>
              </w:rPr>
            </w:pPr>
          </w:p>
        </w:tc>
        <w:tc>
          <w:tcPr>
            <w:tcW w:w="731" w:type="pct"/>
            <w:vAlign w:val="center"/>
          </w:tcPr>
          <w:p w:rsidR="00841CDA" w:rsidRPr="00166350" w:rsidRDefault="00841CDA" w:rsidP="001B046B">
            <w:pPr>
              <w:spacing w:line="360" w:lineRule="exact"/>
              <w:jc w:val="left"/>
              <w:rPr>
                <w:sz w:val="18"/>
                <w:szCs w:val="18"/>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vAlign w:val="center"/>
          </w:tcPr>
          <w:p w:rsidR="00841CDA" w:rsidRPr="00166350" w:rsidRDefault="00841CDA" w:rsidP="001B046B">
            <w:pPr>
              <w:spacing w:line="360" w:lineRule="exact"/>
              <w:jc w:val="left"/>
              <w:rPr>
                <w:sz w:val="24"/>
              </w:rPr>
            </w:pPr>
          </w:p>
        </w:tc>
        <w:tc>
          <w:tcPr>
            <w:tcW w:w="718" w:type="pct"/>
            <w:vAlign w:val="center"/>
          </w:tcPr>
          <w:p w:rsidR="00841CDA" w:rsidRPr="00166350" w:rsidRDefault="00841CDA" w:rsidP="001B046B">
            <w:pPr>
              <w:spacing w:line="360" w:lineRule="exact"/>
              <w:jc w:val="left"/>
              <w:rPr>
                <w:sz w:val="24"/>
              </w:rPr>
            </w:pPr>
          </w:p>
        </w:tc>
        <w:tc>
          <w:tcPr>
            <w:tcW w:w="600" w:type="pct"/>
            <w:tcBorders>
              <w:right w:val="single" w:sz="4" w:space="0" w:color="auto"/>
            </w:tcBorders>
            <w:vAlign w:val="center"/>
          </w:tcPr>
          <w:p w:rsidR="00841CDA" w:rsidRPr="00166350" w:rsidRDefault="00841CDA" w:rsidP="001B046B">
            <w:pPr>
              <w:spacing w:line="360" w:lineRule="exact"/>
              <w:jc w:val="left"/>
              <w:rPr>
                <w:sz w:val="24"/>
              </w:rPr>
            </w:pPr>
          </w:p>
        </w:tc>
      </w:tr>
      <w:tr w:rsidR="003979A7" w:rsidRPr="00166350" w:rsidTr="00E16959">
        <w:trPr>
          <w:cantSplit/>
          <w:jc w:val="center"/>
        </w:trPr>
        <w:tc>
          <w:tcPr>
            <w:tcW w:w="574" w:type="pct"/>
            <w:vAlign w:val="center"/>
          </w:tcPr>
          <w:p w:rsidR="003979A7" w:rsidRPr="00166350" w:rsidRDefault="00E16959" w:rsidP="00F70A1A">
            <w:pPr>
              <w:spacing w:line="360" w:lineRule="exact"/>
              <w:jc w:val="center"/>
              <w:rPr>
                <w:rFonts w:ascii="宋体" w:eastAsia="宋体" w:hAnsi="宋体"/>
                <w:sz w:val="18"/>
              </w:rPr>
            </w:pPr>
            <w:r w:rsidRPr="00166350">
              <w:rPr>
                <w:rFonts w:ascii="宋体" w:eastAsia="宋体" w:hAnsi="宋体" w:hint="eastAsia"/>
                <w:sz w:val="18"/>
              </w:rPr>
              <w:t>项目</w:t>
            </w:r>
            <w:r w:rsidR="003979A7" w:rsidRPr="00166350">
              <w:rPr>
                <w:rFonts w:ascii="宋体" w:eastAsia="宋体" w:hAnsi="宋体" w:hint="eastAsia"/>
                <w:sz w:val="18"/>
              </w:rPr>
              <w:t>第二</w:t>
            </w:r>
            <w:r w:rsidR="00F70A1A" w:rsidRPr="00166350">
              <w:rPr>
                <w:rFonts w:ascii="宋体" w:eastAsia="宋体" w:hAnsi="宋体" w:hint="eastAsia"/>
                <w:sz w:val="18"/>
              </w:rPr>
              <w:t>责任</w:t>
            </w:r>
            <w:r w:rsidR="003979A7" w:rsidRPr="00166350">
              <w:rPr>
                <w:rFonts w:ascii="宋体" w:eastAsia="宋体" w:hAnsi="宋体" w:hint="eastAsia"/>
                <w:sz w:val="18"/>
              </w:rPr>
              <w:t>人</w:t>
            </w:r>
          </w:p>
        </w:tc>
        <w:tc>
          <w:tcPr>
            <w:tcW w:w="342" w:type="pct"/>
          </w:tcPr>
          <w:p w:rsidR="003979A7" w:rsidRPr="00166350" w:rsidRDefault="003979A7" w:rsidP="001B046B">
            <w:pPr>
              <w:spacing w:line="360" w:lineRule="exact"/>
              <w:jc w:val="left"/>
              <w:rPr>
                <w:spacing w:val="-4"/>
                <w:sz w:val="18"/>
                <w:szCs w:val="18"/>
              </w:rPr>
            </w:pPr>
          </w:p>
        </w:tc>
        <w:tc>
          <w:tcPr>
            <w:tcW w:w="482" w:type="pct"/>
          </w:tcPr>
          <w:p w:rsidR="003979A7" w:rsidRPr="00166350" w:rsidRDefault="003979A7" w:rsidP="001B046B">
            <w:pPr>
              <w:spacing w:line="360" w:lineRule="exact"/>
              <w:jc w:val="left"/>
              <w:rPr>
                <w:spacing w:val="-4"/>
                <w:sz w:val="18"/>
                <w:szCs w:val="18"/>
              </w:rPr>
            </w:pPr>
          </w:p>
        </w:tc>
        <w:tc>
          <w:tcPr>
            <w:tcW w:w="731" w:type="pct"/>
          </w:tcPr>
          <w:p w:rsidR="003979A7" w:rsidRPr="00166350" w:rsidRDefault="003979A7" w:rsidP="001B046B">
            <w:pPr>
              <w:spacing w:line="360" w:lineRule="exact"/>
              <w:jc w:val="left"/>
              <w:rPr>
                <w:spacing w:val="-4"/>
                <w:sz w:val="18"/>
                <w:szCs w:val="18"/>
              </w:rPr>
            </w:pPr>
          </w:p>
        </w:tc>
        <w:tc>
          <w:tcPr>
            <w:tcW w:w="518" w:type="pct"/>
          </w:tcPr>
          <w:p w:rsidR="003979A7" w:rsidRPr="00166350" w:rsidRDefault="003979A7" w:rsidP="001B046B">
            <w:pPr>
              <w:spacing w:line="360" w:lineRule="exact"/>
              <w:jc w:val="left"/>
              <w:rPr>
                <w:sz w:val="24"/>
              </w:rPr>
            </w:pPr>
          </w:p>
        </w:tc>
        <w:tc>
          <w:tcPr>
            <w:tcW w:w="518" w:type="pct"/>
          </w:tcPr>
          <w:p w:rsidR="003979A7" w:rsidRPr="00166350" w:rsidRDefault="003979A7" w:rsidP="001B046B">
            <w:pPr>
              <w:spacing w:line="360" w:lineRule="exact"/>
              <w:jc w:val="left"/>
              <w:rPr>
                <w:sz w:val="24"/>
              </w:rPr>
            </w:pPr>
          </w:p>
        </w:tc>
        <w:tc>
          <w:tcPr>
            <w:tcW w:w="518" w:type="pct"/>
          </w:tcPr>
          <w:p w:rsidR="003979A7" w:rsidRPr="00166350" w:rsidRDefault="003979A7" w:rsidP="001B046B">
            <w:pPr>
              <w:spacing w:line="360" w:lineRule="exact"/>
              <w:jc w:val="left"/>
              <w:rPr>
                <w:sz w:val="24"/>
              </w:rPr>
            </w:pPr>
          </w:p>
        </w:tc>
        <w:tc>
          <w:tcPr>
            <w:tcW w:w="718" w:type="pct"/>
          </w:tcPr>
          <w:p w:rsidR="003979A7" w:rsidRPr="00166350" w:rsidRDefault="003979A7" w:rsidP="001B046B">
            <w:pPr>
              <w:spacing w:line="360" w:lineRule="exact"/>
              <w:jc w:val="left"/>
              <w:rPr>
                <w:sz w:val="24"/>
              </w:rPr>
            </w:pPr>
          </w:p>
        </w:tc>
        <w:tc>
          <w:tcPr>
            <w:tcW w:w="600" w:type="pct"/>
          </w:tcPr>
          <w:p w:rsidR="003979A7" w:rsidRPr="00166350" w:rsidRDefault="003979A7" w:rsidP="001B046B">
            <w:pPr>
              <w:spacing w:line="360" w:lineRule="exact"/>
              <w:jc w:val="left"/>
              <w:rPr>
                <w:sz w:val="24"/>
              </w:rPr>
            </w:pPr>
          </w:p>
        </w:tc>
      </w:tr>
      <w:tr w:rsidR="00841CDA" w:rsidRPr="00166350" w:rsidTr="00E16959">
        <w:trPr>
          <w:cantSplit/>
          <w:jc w:val="center"/>
        </w:trPr>
        <w:tc>
          <w:tcPr>
            <w:tcW w:w="574" w:type="pct"/>
            <w:vMerge w:val="restart"/>
            <w:vAlign w:val="center"/>
          </w:tcPr>
          <w:p w:rsidR="00E16959" w:rsidRPr="00166350" w:rsidRDefault="00E16959"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高级</w:t>
            </w:r>
          </w:p>
          <w:p w:rsidR="00841CDA" w:rsidRPr="00166350" w:rsidRDefault="00841CDA" w:rsidP="00DD05B6">
            <w:pPr>
              <w:spacing w:line="360" w:lineRule="exact"/>
              <w:jc w:val="center"/>
              <w:rPr>
                <w:rFonts w:ascii="宋体" w:eastAsia="宋体" w:hAnsi="宋体"/>
                <w:sz w:val="18"/>
              </w:rPr>
            </w:pPr>
            <w:r w:rsidRPr="00166350">
              <w:rPr>
                <w:rFonts w:ascii="宋体" w:eastAsia="宋体" w:hAnsi="宋体" w:hint="eastAsia"/>
                <w:sz w:val="18"/>
              </w:rPr>
              <w:t>研究人员</w:t>
            </w:r>
          </w:p>
        </w:tc>
        <w:tc>
          <w:tcPr>
            <w:tcW w:w="342" w:type="pct"/>
          </w:tcPr>
          <w:p w:rsidR="00841CDA" w:rsidRPr="00166350" w:rsidRDefault="00841CDA" w:rsidP="001B046B">
            <w:pPr>
              <w:spacing w:line="360" w:lineRule="exact"/>
              <w:jc w:val="left"/>
              <w:rPr>
                <w:spacing w:val="-4"/>
                <w:sz w:val="18"/>
                <w:szCs w:val="18"/>
              </w:rPr>
            </w:pPr>
          </w:p>
        </w:tc>
        <w:tc>
          <w:tcPr>
            <w:tcW w:w="482" w:type="pct"/>
          </w:tcPr>
          <w:p w:rsidR="00841CDA" w:rsidRPr="00166350" w:rsidRDefault="00841CDA" w:rsidP="001B046B">
            <w:pPr>
              <w:spacing w:line="360" w:lineRule="exact"/>
              <w:jc w:val="left"/>
              <w:rPr>
                <w:spacing w:val="-4"/>
                <w:sz w:val="18"/>
                <w:szCs w:val="18"/>
              </w:rPr>
            </w:pPr>
          </w:p>
        </w:tc>
        <w:tc>
          <w:tcPr>
            <w:tcW w:w="731" w:type="pct"/>
          </w:tcPr>
          <w:p w:rsidR="00841CDA" w:rsidRPr="00166350" w:rsidRDefault="00841CDA" w:rsidP="001B046B">
            <w:pPr>
              <w:spacing w:line="360" w:lineRule="exact"/>
              <w:jc w:val="left"/>
              <w:rPr>
                <w:spacing w:val="-4"/>
                <w:sz w:val="18"/>
                <w:szCs w:val="18"/>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Tr="00E16959">
        <w:trPr>
          <w:cantSplit/>
          <w:trHeight w:val="206"/>
          <w:jc w:val="center"/>
        </w:trPr>
        <w:tc>
          <w:tcPr>
            <w:tcW w:w="574" w:type="pct"/>
            <w:vMerge w:val="restart"/>
            <w:vAlign w:val="center"/>
          </w:tcPr>
          <w:p w:rsidR="00841CDA" w:rsidRPr="00DD05B6" w:rsidRDefault="00E16959"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参与人员</w:t>
            </w: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vAlign w:val="center"/>
          </w:tcPr>
          <w:p w:rsidR="00841CDA" w:rsidRDefault="00841CDA" w:rsidP="00D41028">
            <w:pPr>
              <w:spacing w:line="360" w:lineRule="exact"/>
              <w:jc w:val="center"/>
              <w:rPr>
                <w:sz w:val="24"/>
              </w:rPr>
            </w:pPr>
          </w:p>
        </w:tc>
        <w:tc>
          <w:tcPr>
            <w:tcW w:w="342" w:type="pct"/>
            <w:vAlign w:val="center"/>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vAlign w:val="center"/>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vAlign w:val="center"/>
          </w:tcPr>
          <w:p w:rsidR="00841CDA" w:rsidRDefault="00841CDA" w:rsidP="001B046B">
            <w:pPr>
              <w:spacing w:line="360" w:lineRule="exact"/>
              <w:jc w:val="left"/>
              <w:rPr>
                <w:sz w:val="24"/>
              </w:rPr>
            </w:pPr>
          </w:p>
        </w:tc>
        <w:tc>
          <w:tcPr>
            <w:tcW w:w="718" w:type="pct"/>
            <w:vAlign w:val="center"/>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bl>
    <w:p w:rsidR="0026682E" w:rsidRDefault="0026682E" w:rsidP="0085433A">
      <w:pPr>
        <w:spacing w:line="400" w:lineRule="exact"/>
        <w:jc w:val="center"/>
      </w:pPr>
    </w:p>
    <w:p w:rsidR="0026682E" w:rsidRPr="00F6527B" w:rsidRDefault="0026682E" w:rsidP="0085433A">
      <w:pPr>
        <w:spacing w:line="400" w:lineRule="exact"/>
        <w:jc w:val="center"/>
      </w:pPr>
    </w:p>
    <w:sectPr w:rsidR="0026682E" w:rsidRPr="00F6527B" w:rsidSect="000162F6">
      <w:pgSz w:w="16838" w:h="11906" w:orient="landscape"/>
      <w:pgMar w:top="1797" w:right="1440" w:bottom="1797" w:left="1247" w:header="851" w:footer="992" w:gutter="0"/>
      <w:cols w:space="425"/>
      <w:docGrid w:type="linesAndChar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177" w:rsidRDefault="00C77177">
      <w:r>
        <w:separator/>
      </w:r>
    </w:p>
  </w:endnote>
  <w:endnote w:type="continuationSeparator" w:id="0">
    <w:p w:rsidR="00C77177" w:rsidRDefault="00C7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文鼎大标宋简">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2F6" w:rsidRDefault="006A683E" w:rsidP="0068569E">
    <w:pPr>
      <w:pStyle w:val="a4"/>
      <w:framePr w:wrap="around" w:vAnchor="text" w:hAnchor="margin" w:xAlign="center" w:y="1"/>
      <w:rPr>
        <w:rStyle w:val="a7"/>
      </w:rPr>
    </w:pPr>
    <w:r>
      <w:rPr>
        <w:rStyle w:val="a7"/>
      </w:rPr>
      <w:fldChar w:fldCharType="begin"/>
    </w:r>
    <w:r w:rsidR="000162F6">
      <w:rPr>
        <w:rStyle w:val="a7"/>
      </w:rPr>
      <w:instrText xml:space="preserve">PAGE  </w:instrText>
    </w:r>
    <w:r>
      <w:rPr>
        <w:rStyle w:val="a7"/>
      </w:rPr>
      <w:fldChar w:fldCharType="end"/>
    </w:r>
  </w:p>
  <w:p w:rsidR="000162F6" w:rsidRDefault="000162F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2F6" w:rsidRDefault="006A683E" w:rsidP="0068569E">
    <w:pPr>
      <w:pStyle w:val="a4"/>
      <w:framePr w:wrap="around" w:vAnchor="text" w:hAnchor="margin" w:xAlign="center" w:y="1"/>
      <w:rPr>
        <w:rStyle w:val="a7"/>
      </w:rPr>
    </w:pPr>
    <w:r>
      <w:rPr>
        <w:rStyle w:val="a7"/>
      </w:rPr>
      <w:fldChar w:fldCharType="begin"/>
    </w:r>
    <w:r w:rsidR="000162F6">
      <w:rPr>
        <w:rStyle w:val="a7"/>
      </w:rPr>
      <w:instrText xml:space="preserve">PAGE  </w:instrText>
    </w:r>
    <w:r>
      <w:rPr>
        <w:rStyle w:val="a7"/>
      </w:rPr>
      <w:fldChar w:fldCharType="separate"/>
    </w:r>
    <w:r w:rsidR="006C2549">
      <w:rPr>
        <w:rStyle w:val="a7"/>
        <w:noProof/>
      </w:rPr>
      <w:t>1</w:t>
    </w:r>
    <w:r>
      <w:rPr>
        <w:rStyle w:val="a7"/>
      </w:rPr>
      <w:fldChar w:fldCharType="end"/>
    </w:r>
  </w:p>
  <w:p w:rsidR="000162F6" w:rsidRDefault="000162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177" w:rsidRDefault="00C77177">
      <w:r>
        <w:separator/>
      </w:r>
    </w:p>
  </w:footnote>
  <w:footnote w:type="continuationSeparator" w:id="0">
    <w:p w:rsidR="00C77177" w:rsidRDefault="00C771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400F1"/>
    <w:multiLevelType w:val="hybridMultilevel"/>
    <w:tmpl w:val="45121632"/>
    <w:lvl w:ilvl="0" w:tplc="0A1294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8B43F27"/>
    <w:multiLevelType w:val="hybridMultilevel"/>
    <w:tmpl w:val="7CA06B2E"/>
    <w:lvl w:ilvl="0" w:tplc="54407B42">
      <w:start w:val="1"/>
      <w:numFmt w:val="decimal"/>
      <w:lvlText w:val="%1、"/>
      <w:lvlJc w:val="left"/>
      <w:pPr>
        <w:tabs>
          <w:tab w:val="num" w:pos="720"/>
        </w:tabs>
        <w:ind w:left="720" w:hanging="720"/>
      </w:pPr>
      <w:rPr>
        <w:rFonts w:hint="default"/>
        <w:b/>
        <w:sz w:val="24"/>
        <w:szCs w:val="24"/>
      </w:rPr>
    </w:lvl>
    <w:lvl w:ilvl="1" w:tplc="96A822B8">
      <w:start w:val="1"/>
      <w:numFmt w:val="decimalZero"/>
      <w:lvlText w:val="%2-"/>
      <w:lvlJc w:val="left"/>
      <w:pPr>
        <w:tabs>
          <w:tab w:val="num" w:pos="720"/>
        </w:tabs>
        <w:ind w:left="720" w:hanging="360"/>
      </w:pPr>
      <w:rPr>
        <w:rFonts w:hint="default"/>
      </w:rPr>
    </w:lvl>
    <w:lvl w:ilvl="2" w:tplc="36E8AC12">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04F628B"/>
    <w:multiLevelType w:val="hybridMultilevel"/>
    <w:tmpl w:val="6CE892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3830D810">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71C26698"/>
    <w:multiLevelType w:val="hybridMultilevel"/>
    <w:tmpl w:val="4B0EE964"/>
    <w:lvl w:ilvl="0" w:tplc="F4B20CCC">
      <w:start w:val="2"/>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011"/>
    <w:rsid w:val="00000CF9"/>
    <w:rsid w:val="00007B18"/>
    <w:rsid w:val="000162F6"/>
    <w:rsid w:val="00020B49"/>
    <w:rsid w:val="00021FB1"/>
    <w:rsid w:val="00025E0E"/>
    <w:rsid w:val="00034B2E"/>
    <w:rsid w:val="0003535F"/>
    <w:rsid w:val="000557B7"/>
    <w:rsid w:val="00070308"/>
    <w:rsid w:val="00087EE1"/>
    <w:rsid w:val="000914FC"/>
    <w:rsid w:val="000919C4"/>
    <w:rsid w:val="000A0C17"/>
    <w:rsid w:val="000B1BCB"/>
    <w:rsid w:val="000B5408"/>
    <w:rsid w:val="000C3074"/>
    <w:rsid w:val="000D0ADE"/>
    <w:rsid w:val="000E01B0"/>
    <w:rsid w:val="00103084"/>
    <w:rsid w:val="00114CBE"/>
    <w:rsid w:val="00142FBC"/>
    <w:rsid w:val="00166350"/>
    <w:rsid w:val="00186A07"/>
    <w:rsid w:val="00187DCE"/>
    <w:rsid w:val="001902A5"/>
    <w:rsid w:val="00194E53"/>
    <w:rsid w:val="001B046B"/>
    <w:rsid w:val="001C6184"/>
    <w:rsid w:val="001D3C5A"/>
    <w:rsid w:val="001E4122"/>
    <w:rsid w:val="001E5D25"/>
    <w:rsid w:val="001F474D"/>
    <w:rsid w:val="00201AD0"/>
    <w:rsid w:val="002054EE"/>
    <w:rsid w:val="002071AF"/>
    <w:rsid w:val="0021383B"/>
    <w:rsid w:val="002339A8"/>
    <w:rsid w:val="00235E93"/>
    <w:rsid w:val="0024305D"/>
    <w:rsid w:val="00245A37"/>
    <w:rsid w:val="00265628"/>
    <w:rsid w:val="0026682E"/>
    <w:rsid w:val="00267E0F"/>
    <w:rsid w:val="00295A25"/>
    <w:rsid w:val="002A6C59"/>
    <w:rsid w:val="002A7AB0"/>
    <w:rsid w:val="002B6C70"/>
    <w:rsid w:val="002C0C66"/>
    <w:rsid w:val="002C7D71"/>
    <w:rsid w:val="002D2AE0"/>
    <w:rsid w:val="002E1A00"/>
    <w:rsid w:val="002E5E97"/>
    <w:rsid w:val="002E7085"/>
    <w:rsid w:val="002F3B76"/>
    <w:rsid w:val="0031373E"/>
    <w:rsid w:val="00317481"/>
    <w:rsid w:val="00321B79"/>
    <w:rsid w:val="00323710"/>
    <w:rsid w:val="00325B27"/>
    <w:rsid w:val="0033148B"/>
    <w:rsid w:val="00333118"/>
    <w:rsid w:val="00344A7B"/>
    <w:rsid w:val="00364F3E"/>
    <w:rsid w:val="003979A7"/>
    <w:rsid w:val="003A19F8"/>
    <w:rsid w:val="003D47EC"/>
    <w:rsid w:val="003E2E0A"/>
    <w:rsid w:val="003F3F5A"/>
    <w:rsid w:val="00400E20"/>
    <w:rsid w:val="004152D8"/>
    <w:rsid w:val="00436990"/>
    <w:rsid w:val="00437011"/>
    <w:rsid w:val="00446700"/>
    <w:rsid w:val="00447624"/>
    <w:rsid w:val="00464746"/>
    <w:rsid w:val="00481C30"/>
    <w:rsid w:val="004C59DC"/>
    <w:rsid w:val="004C7B27"/>
    <w:rsid w:val="004E2B64"/>
    <w:rsid w:val="004E2E39"/>
    <w:rsid w:val="004F1860"/>
    <w:rsid w:val="00513627"/>
    <w:rsid w:val="00526968"/>
    <w:rsid w:val="00530F15"/>
    <w:rsid w:val="00536CDD"/>
    <w:rsid w:val="005421E6"/>
    <w:rsid w:val="005A2833"/>
    <w:rsid w:val="005A7062"/>
    <w:rsid w:val="005D2B7C"/>
    <w:rsid w:val="005D30CE"/>
    <w:rsid w:val="005F0215"/>
    <w:rsid w:val="0061489D"/>
    <w:rsid w:val="00615C3A"/>
    <w:rsid w:val="006178A2"/>
    <w:rsid w:val="0062311E"/>
    <w:rsid w:val="00644334"/>
    <w:rsid w:val="0068569E"/>
    <w:rsid w:val="0069237A"/>
    <w:rsid w:val="00693EA6"/>
    <w:rsid w:val="00697818"/>
    <w:rsid w:val="006A5C78"/>
    <w:rsid w:val="006A683E"/>
    <w:rsid w:val="006B3B5C"/>
    <w:rsid w:val="006C2549"/>
    <w:rsid w:val="006D55D2"/>
    <w:rsid w:val="006D67DB"/>
    <w:rsid w:val="006E28FD"/>
    <w:rsid w:val="007042F6"/>
    <w:rsid w:val="00711E2B"/>
    <w:rsid w:val="007150E2"/>
    <w:rsid w:val="00725FDA"/>
    <w:rsid w:val="0073208E"/>
    <w:rsid w:val="00747304"/>
    <w:rsid w:val="00773A1B"/>
    <w:rsid w:val="00780987"/>
    <w:rsid w:val="00780D69"/>
    <w:rsid w:val="00786AA2"/>
    <w:rsid w:val="0079483F"/>
    <w:rsid w:val="007B5952"/>
    <w:rsid w:val="007C0313"/>
    <w:rsid w:val="007D3712"/>
    <w:rsid w:val="007D417F"/>
    <w:rsid w:val="007D7C72"/>
    <w:rsid w:val="007F1A1B"/>
    <w:rsid w:val="007F3FAD"/>
    <w:rsid w:val="007F5254"/>
    <w:rsid w:val="007F72A2"/>
    <w:rsid w:val="008355CE"/>
    <w:rsid w:val="00841BCE"/>
    <w:rsid w:val="00841CDA"/>
    <w:rsid w:val="0085433A"/>
    <w:rsid w:val="008560F1"/>
    <w:rsid w:val="008725B2"/>
    <w:rsid w:val="00873061"/>
    <w:rsid w:val="00875101"/>
    <w:rsid w:val="00892BAE"/>
    <w:rsid w:val="008A1413"/>
    <w:rsid w:val="008B721F"/>
    <w:rsid w:val="008D3F41"/>
    <w:rsid w:val="008D4A37"/>
    <w:rsid w:val="008E5DE7"/>
    <w:rsid w:val="008F641D"/>
    <w:rsid w:val="009005F4"/>
    <w:rsid w:val="009025CB"/>
    <w:rsid w:val="00931B87"/>
    <w:rsid w:val="0094030E"/>
    <w:rsid w:val="0094158F"/>
    <w:rsid w:val="0095402C"/>
    <w:rsid w:val="0096204A"/>
    <w:rsid w:val="00964BD7"/>
    <w:rsid w:val="009676AB"/>
    <w:rsid w:val="009743F7"/>
    <w:rsid w:val="009969B8"/>
    <w:rsid w:val="009A2B7A"/>
    <w:rsid w:val="009A74CA"/>
    <w:rsid w:val="009C71E3"/>
    <w:rsid w:val="009D17D0"/>
    <w:rsid w:val="009D4138"/>
    <w:rsid w:val="00A030AD"/>
    <w:rsid w:val="00A252CD"/>
    <w:rsid w:val="00A307FB"/>
    <w:rsid w:val="00A36881"/>
    <w:rsid w:val="00A44938"/>
    <w:rsid w:val="00A76241"/>
    <w:rsid w:val="00A92719"/>
    <w:rsid w:val="00A94465"/>
    <w:rsid w:val="00AC146F"/>
    <w:rsid w:val="00AE62C6"/>
    <w:rsid w:val="00B131B1"/>
    <w:rsid w:val="00B13C5F"/>
    <w:rsid w:val="00B21164"/>
    <w:rsid w:val="00B22846"/>
    <w:rsid w:val="00B50B60"/>
    <w:rsid w:val="00B76517"/>
    <w:rsid w:val="00B96007"/>
    <w:rsid w:val="00BA07EA"/>
    <w:rsid w:val="00BC60D8"/>
    <w:rsid w:val="00BE3F1C"/>
    <w:rsid w:val="00BE4C47"/>
    <w:rsid w:val="00BF2E64"/>
    <w:rsid w:val="00BF720A"/>
    <w:rsid w:val="00C3140C"/>
    <w:rsid w:val="00C35C3B"/>
    <w:rsid w:val="00C40756"/>
    <w:rsid w:val="00C41153"/>
    <w:rsid w:val="00C45673"/>
    <w:rsid w:val="00C52631"/>
    <w:rsid w:val="00C673B3"/>
    <w:rsid w:val="00C7427A"/>
    <w:rsid w:val="00C77177"/>
    <w:rsid w:val="00C83CCD"/>
    <w:rsid w:val="00C90043"/>
    <w:rsid w:val="00CB5531"/>
    <w:rsid w:val="00CC0F4B"/>
    <w:rsid w:val="00CC15DC"/>
    <w:rsid w:val="00CD67DB"/>
    <w:rsid w:val="00D211EF"/>
    <w:rsid w:val="00D27664"/>
    <w:rsid w:val="00D41028"/>
    <w:rsid w:val="00D41953"/>
    <w:rsid w:val="00D52D49"/>
    <w:rsid w:val="00D54568"/>
    <w:rsid w:val="00D63136"/>
    <w:rsid w:val="00D652E5"/>
    <w:rsid w:val="00D67F7C"/>
    <w:rsid w:val="00D720B3"/>
    <w:rsid w:val="00D728F8"/>
    <w:rsid w:val="00D869EC"/>
    <w:rsid w:val="00DB79FD"/>
    <w:rsid w:val="00DD05B6"/>
    <w:rsid w:val="00DD29E9"/>
    <w:rsid w:val="00DD2B31"/>
    <w:rsid w:val="00DE3C2C"/>
    <w:rsid w:val="00E06FDC"/>
    <w:rsid w:val="00E11F85"/>
    <w:rsid w:val="00E163C6"/>
    <w:rsid w:val="00E16959"/>
    <w:rsid w:val="00E230E3"/>
    <w:rsid w:val="00E2771D"/>
    <w:rsid w:val="00E42930"/>
    <w:rsid w:val="00E43DEA"/>
    <w:rsid w:val="00E47429"/>
    <w:rsid w:val="00E513EF"/>
    <w:rsid w:val="00E540BF"/>
    <w:rsid w:val="00E6158D"/>
    <w:rsid w:val="00E80D42"/>
    <w:rsid w:val="00E825F0"/>
    <w:rsid w:val="00E971A5"/>
    <w:rsid w:val="00EA05C0"/>
    <w:rsid w:val="00EA223A"/>
    <w:rsid w:val="00EB34DC"/>
    <w:rsid w:val="00ED1159"/>
    <w:rsid w:val="00ED7B3B"/>
    <w:rsid w:val="00EF34A4"/>
    <w:rsid w:val="00EF38E1"/>
    <w:rsid w:val="00EF7EF3"/>
    <w:rsid w:val="00F00AA7"/>
    <w:rsid w:val="00F173B4"/>
    <w:rsid w:val="00F44CA0"/>
    <w:rsid w:val="00F45C32"/>
    <w:rsid w:val="00F56285"/>
    <w:rsid w:val="00F60DF7"/>
    <w:rsid w:val="00F6507C"/>
    <w:rsid w:val="00F6527B"/>
    <w:rsid w:val="00F70A1A"/>
    <w:rsid w:val="00F74959"/>
    <w:rsid w:val="00F87853"/>
    <w:rsid w:val="00F96F53"/>
    <w:rsid w:val="00FA0848"/>
    <w:rsid w:val="00FA7B1E"/>
    <w:rsid w:val="00FB070E"/>
    <w:rsid w:val="00FC41A9"/>
    <w:rsid w:val="00FD5A43"/>
    <w:rsid w:val="00FD79EF"/>
    <w:rsid w:val="00FE4A80"/>
    <w:rsid w:val="00FF0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413"/>
    <w:pPr>
      <w:widowControl w:val="0"/>
      <w:jc w:val="both"/>
    </w:pPr>
    <w:rPr>
      <w:rFonts w:eastAsia="仿宋_GB2312"/>
      <w:kern w:val="2"/>
      <w:sz w:val="28"/>
      <w:szCs w:val="24"/>
    </w:rPr>
  </w:style>
  <w:style w:type="paragraph" w:styleId="1">
    <w:name w:val="heading 1"/>
    <w:basedOn w:val="a"/>
    <w:next w:val="a"/>
    <w:qFormat/>
    <w:rsid w:val="008A1413"/>
    <w:pPr>
      <w:keepNext/>
      <w:widowControl/>
      <w:spacing w:line="560" w:lineRule="exact"/>
      <w:jc w:val="left"/>
      <w:outlineLvl w:val="0"/>
    </w:pPr>
    <w:rPr>
      <w:rFonts w:eastAsia="宋体"/>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A1413"/>
    <w:pPr>
      <w:spacing w:line="600" w:lineRule="exact"/>
      <w:ind w:firstLineChars="200" w:firstLine="560"/>
    </w:pPr>
  </w:style>
  <w:style w:type="paragraph" w:styleId="a4">
    <w:name w:val="footer"/>
    <w:basedOn w:val="a"/>
    <w:rsid w:val="008A1413"/>
    <w:pPr>
      <w:tabs>
        <w:tab w:val="center" w:pos="4153"/>
        <w:tab w:val="right" w:pos="8306"/>
      </w:tabs>
      <w:snapToGrid w:val="0"/>
      <w:jc w:val="left"/>
    </w:pPr>
    <w:rPr>
      <w:sz w:val="18"/>
      <w:szCs w:val="18"/>
    </w:rPr>
  </w:style>
  <w:style w:type="paragraph" w:styleId="10">
    <w:name w:val="toc 1"/>
    <w:basedOn w:val="a5"/>
    <w:next w:val="a5"/>
    <w:autoRedefine/>
    <w:semiHidden/>
    <w:rsid w:val="008A1413"/>
    <w:rPr>
      <w:rFonts w:ascii="文鼎大标宋简" w:eastAsia="文鼎大标宋简"/>
      <w:spacing w:val="4"/>
      <w:sz w:val="36"/>
    </w:rPr>
  </w:style>
  <w:style w:type="paragraph" w:styleId="a6">
    <w:name w:val="Title"/>
    <w:basedOn w:val="a"/>
    <w:qFormat/>
    <w:rsid w:val="008A1413"/>
    <w:pPr>
      <w:spacing w:before="240" w:after="60"/>
      <w:jc w:val="center"/>
      <w:outlineLvl w:val="0"/>
    </w:pPr>
    <w:rPr>
      <w:rFonts w:ascii="Arial" w:eastAsia="宋体" w:hAnsi="Arial" w:cs="Arial"/>
      <w:b/>
      <w:bCs/>
      <w:sz w:val="32"/>
      <w:szCs w:val="32"/>
    </w:rPr>
  </w:style>
  <w:style w:type="paragraph" w:styleId="a5">
    <w:name w:val="Plain Text"/>
    <w:basedOn w:val="a"/>
    <w:rsid w:val="008A1413"/>
    <w:rPr>
      <w:rFonts w:ascii="宋体" w:eastAsia="宋体" w:hAnsi="Courier New" w:cs="文鼎大标宋简"/>
      <w:sz w:val="21"/>
      <w:szCs w:val="21"/>
    </w:rPr>
  </w:style>
  <w:style w:type="character" w:styleId="a7">
    <w:name w:val="page number"/>
    <w:basedOn w:val="a0"/>
    <w:rsid w:val="008A1413"/>
  </w:style>
  <w:style w:type="paragraph" w:styleId="a8">
    <w:name w:val="header"/>
    <w:basedOn w:val="a"/>
    <w:rsid w:val="008A1413"/>
    <w:pPr>
      <w:pBdr>
        <w:bottom w:val="single" w:sz="6" w:space="1" w:color="auto"/>
      </w:pBdr>
      <w:tabs>
        <w:tab w:val="center" w:pos="4153"/>
        <w:tab w:val="right" w:pos="8306"/>
      </w:tabs>
      <w:snapToGrid w:val="0"/>
      <w:jc w:val="center"/>
    </w:pPr>
    <w:rPr>
      <w:sz w:val="18"/>
      <w:szCs w:val="18"/>
    </w:rPr>
  </w:style>
  <w:style w:type="paragraph" w:styleId="a9">
    <w:name w:val="caption"/>
    <w:basedOn w:val="a"/>
    <w:next w:val="a"/>
    <w:qFormat/>
    <w:rsid w:val="008A1413"/>
    <w:pPr>
      <w:adjustRightInd w:val="0"/>
      <w:spacing w:before="152" w:after="160"/>
      <w:textAlignment w:val="baseline"/>
    </w:pPr>
    <w:rPr>
      <w:rFonts w:ascii="Arial" w:eastAsia="黑体" w:hAnsi="Arial"/>
      <w:sz w:val="21"/>
      <w:szCs w:val="20"/>
    </w:rPr>
  </w:style>
  <w:style w:type="paragraph" w:styleId="aa">
    <w:name w:val="Document Map"/>
    <w:basedOn w:val="a"/>
    <w:semiHidden/>
    <w:rsid w:val="008A1413"/>
    <w:pPr>
      <w:shd w:val="clear" w:color="auto" w:fill="000080"/>
    </w:pPr>
  </w:style>
  <w:style w:type="paragraph" w:styleId="ab">
    <w:name w:val="Balloon Text"/>
    <w:basedOn w:val="a"/>
    <w:semiHidden/>
    <w:rsid w:val="004C59DC"/>
    <w:rPr>
      <w:sz w:val="18"/>
      <w:szCs w:val="18"/>
    </w:rPr>
  </w:style>
  <w:style w:type="character" w:styleId="ac">
    <w:name w:val="annotation reference"/>
    <w:basedOn w:val="a0"/>
    <w:rsid w:val="002B6C70"/>
    <w:rPr>
      <w:sz w:val="21"/>
      <w:szCs w:val="21"/>
    </w:rPr>
  </w:style>
  <w:style w:type="paragraph" w:styleId="ad">
    <w:name w:val="annotation text"/>
    <w:basedOn w:val="a"/>
    <w:link w:val="Char"/>
    <w:rsid w:val="002B6C70"/>
    <w:pPr>
      <w:jc w:val="left"/>
    </w:pPr>
  </w:style>
  <w:style w:type="paragraph" w:styleId="ae">
    <w:name w:val="annotation subject"/>
    <w:basedOn w:val="ad"/>
    <w:next w:val="ad"/>
    <w:semiHidden/>
    <w:rsid w:val="002B6C70"/>
    <w:rPr>
      <w:b/>
      <w:bCs/>
    </w:rPr>
  </w:style>
  <w:style w:type="table" w:styleId="af">
    <w:name w:val="Table Grid"/>
    <w:basedOn w:val="a1"/>
    <w:rsid w:val="00BF72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批注文字 Char"/>
    <w:basedOn w:val="a0"/>
    <w:link w:val="ad"/>
    <w:rsid w:val="00267E0F"/>
    <w:rPr>
      <w:rFonts w:eastAsia="仿宋_GB2312"/>
      <w:kern w:val="2"/>
      <w:sz w:val="28"/>
      <w:szCs w:val="24"/>
    </w:rPr>
  </w:style>
  <w:style w:type="paragraph" w:styleId="af0">
    <w:name w:val="Normal (Web)"/>
    <w:basedOn w:val="a"/>
    <w:rsid w:val="00AE62C6"/>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413"/>
    <w:pPr>
      <w:widowControl w:val="0"/>
      <w:jc w:val="both"/>
    </w:pPr>
    <w:rPr>
      <w:rFonts w:eastAsia="仿宋_GB2312"/>
      <w:kern w:val="2"/>
      <w:sz w:val="28"/>
      <w:szCs w:val="24"/>
    </w:rPr>
  </w:style>
  <w:style w:type="paragraph" w:styleId="1">
    <w:name w:val="heading 1"/>
    <w:basedOn w:val="a"/>
    <w:next w:val="a"/>
    <w:qFormat/>
    <w:rsid w:val="008A1413"/>
    <w:pPr>
      <w:keepNext/>
      <w:widowControl/>
      <w:spacing w:line="560" w:lineRule="exact"/>
      <w:jc w:val="left"/>
      <w:outlineLvl w:val="0"/>
    </w:pPr>
    <w:rPr>
      <w:rFonts w:eastAsia="宋体"/>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A1413"/>
    <w:pPr>
      <w:spacing w:line="600" w:lineRule="exact"/>
      <w:ind w:firstLineChars="200" w:firstLine="560"/>
    </w:pPr>
  </w:style>
  <w:style w:type="paragraph" w:styleId="a4">
    <w:name w:val="footer"/>
    <w:basedOn w:val="a"/>
    <w:rsid w:val="008A1413"/>
    <w:pPr>
      <w:tabs>
        <w:tab w:val="center" w:pos="4153"/>
        <w:tab w:val="right" w:pos="8306"/>
      </w:tabs>
      <w:snapToGrid w:val="0"/>
      <w:jc w:val="left"/>
    </w:pPr>
    <w:rPr>
      <w:sz w:val="18"/>
      <w:szCs w:val="18"/>
    </w:rPr>
  </w:style>
  <w:style w:type="paragraph" w:styleId="10">
    <w:name w:val="toc 1"/>
    <w:basedOn w:val="a5"/>
    <w:next w:val="a5"/>
    <w:autoRedefine/>
    <w:semiHidden/>
    <w:rsid w:val="008A1413"/>
    <w:rPr>
      <w:rFonts w:ascii="文鼎大标宋简" w:eastAsia="文鼎大标宋简"/>
      <w:spacing w:val="4"/>
      <w:sz w:val="36"/>
    </w:rPr>
  </w:style>
  <w:style w:type="paragraph" w:styleId="a6">
    <w:name w:val="Title"/>
    <w:basedOn w:val="a"/>
    <w:qFormat/>
    <w:rsid w:val="008A1413"/>
    <w:pPr>
      <w:spacing w:before="240" w:after="60"/>
      <w:jc w:val="center"/>
      <w:outlineLvl w:val="0"/>
    </w:pPr>
    <w:rPr>
      <w:rFonts w:ascii="Arial" w:eastAsia="宋体" w:hAnsi="Arial" w:cs="Arial"/>
      <w:b/>
      <w:bCs/>
      <w:sz w:val="32"/>
      <w:szCs w:val="32"/>
    </w:rPr>
  </w:style>
  <w:style w:type="paragraph" w:styleId="a5">
    <w:name w:val="Plain Text"/>
    <w:basedOn w:val="a"/>
    <w:rsid w:val="008A1413"/>
    <w:rPr>
      <w:rFonts w:ascii="宋体" w:eastAsia="宋体" w:hAnsi="Courier New" w:cs="文鼎大标宋简"/>
      <w:sz w:val="21"/>
      <w:szCs w:val="21"/>
    </w:rPr>
  </w:style>
  <w:style w:type="character" w:styleId="a7">
    <w:name w:val="page number"/>
    <w:basedOn w:val="a0"/>
    <w:rsid w:val="008A1413"/>
  </w:style>
  <w:style w:type="paragraph" w:styleId="a8">
    <w:name w:val="header"/>
    <w:basedOn w:val="a"/>
    <w:rsid w:val="008A1413"/>
    <w:pPr>
      <w:pBdr>
        <w:bottom w:val="single" w:sz="6" w:space="1" w:color="auto"/>
      </w:pBdr>
      <w:tabs>
        <w:tab w:val="center" w:pos="4153"/>
        <w:tab w:val="right" w:pos="8306"/>
      </w:tabs>
      <w:snapToGrid w:val="0"/>
      <w:jc w:val="center"/>
    </w:pPr>
    <w:rPr>
      <w:sz w:val="18"/>
      <w:szCs w:val="18"/>
    </w:rPr>
  </w:style>
  <w:style w:type="paragraph" w:styleId="a9">
    <w:name w:val="caption"/>
    <w:basedOn w:val="a"/>
    <w:next w:val="a"/>
    <w:qFormat/>
    <w:rsid w:val="008A1413"/>
    <w:pPr>
      <w:adjustRightInd w:val="0"/>
      <w:spacing w:before="152" w:after="160"/>
      <w:textAlignment w:val="baseline"/>
    </w:pPr>
    <w:rPr>
      <w:rFonts w:ascii="Arial" w:eastAsia="黑体" w:hAnsi="Arial"/>
      <w:sz w:val="21"/>
      <w:szCs w:val="20"/>
    </w:rPr>
  </w:style>
  <w:style w:type="paragraph" w:styleId="aa">
    <w:name w:val="Document Map"/>
    <w:basedOn w:val="a"/>
    <w:semiHidden/>
    <w:rsid w:val="008A1413"/>
    <w:pPr>
      <w:shd w:val="clear" w:color="auto" w:fill="000080"/>
    </w:pPr>
  </w:style>
  <w:style w:type="paragraph" w:styleId="ab">
    <w:name w:val="Balloon Text"/>
    <w:basedOn w:val="a"/>
    <w:semiHidden/>
    <w:rsid w:val="004C59DC"/>
    <w:rPr>
      <w:sz w:val="18"/>
      <w:szCs w:val="18"/>
    </w:rPr>
  </w:style>
  <w:style w:type="character" w:styleId="ac">
    <w:name w:val="annotation reference"/>
    <w:basedOn w:val="a0"/>
    <w:rsid w:val="002B6C70"/>
    <w:rPr>
      <w:sz w:val="21"/>
      <w:szCs w:val="21"/>
    </w:rPr>
  </w:style>
  <w:style w:type="paragraph" w:styleId="ad">
    <w:name w:val="annotation text"/>
    <w:basedOn w:val="a"/>
    <w:link w:val="Char"/>
    <w:rsid w:val="002B6C70"/>
    <w:pPr>
      <w:jc w:val="left"/>
    </w:pPr>
  </w:style>
  <w:style w:type="paragraph" w:styleId="ae">
    <w:name w:val="annotation subject"/>
    <w:basedOn w:val="ad"/>
    <w:next w:val="ad"/>
    <w:semiHidden/>
    <w:rsid w:val="002B6C70"/>
    <w:rPr>
      <w:b/>
      <w:bCs/>
    </w:rPr>
  </w:style>
  <w:style w:type="table" w:styleId="af">
    <w:name w:val="Table Grid"/>
    <w:basedOn w:val="a1"/>
    <w:rsid w:val="00BF72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批注文字 Char"/>
    <w:basedOn w:val="a0"/>
    <w:link w:val="ad"/>
    <w:rsid w:val="00267E0F"/>
    <w:rPr>
      <w:rFonts w:eastAsia="仿宋_GB2312"/>
      <w:kern w:val="2"/>
      <w:sz w:val="28"/>
      <w:szCs w:val="24"/>
    </w:rPr>
  </w:style>
  <w:style w:type="paragraph" w:styleId="af0">
    <w:name w:val="Normal (Web)"/>
    <w:basedOn w:val="a"/>
    <w:rsid w:val="00AE62C6"/>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6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3096</Characters>
  <Application>Microsoft Office Word</Application>
  <DocSecurity>0</DocSecurity>
  <Lines>25</Lines>
  <Paragraphs>7</Paragraphs>
  <ScaleCrop>false</ScaleCrop>
  <Company>stn</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上海市科学技术发展基金项目可行性方案</dc:title>
  <dc:creator>zhsy</dc:creator>
  <cp:lastModifiedBy>tangxiao</cp:lastModifiedBy>
  <cp:revision>2</cp:revision>
  <cp:lastPrinted>2014-09-02T09:14:00Z</cp:lastPrinted>
  <dcterms:created xsi:type="dcterms:W3CDTF">2014-09-30T05:58:00Z</dcterms:created>
  <dcterms:modified xsi:type="dcterms:W3CDTF">2014-09-30T05:58:00Z</dcterms:modified>
</cp:coreProperties>
</file>